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3D0E6" w14:textId="2D24762D" w:rsidR="00BD1E5A" w:rsidRDefault="00BD1E5A">
      <w:r>
        <w:rPr>
          <w:noProof/>
        </w:rPr>
        <w:drawing>
          <wp:anchor distT="0" distB="0" distL="114300" distR="114300" simplePos="0" relativeHeight="251662336" behindDoc="1" locked="0" layoutInCell="1" allowOverlap="1" wp14:anchorId="53E79689" wp14:editId="1A787F4D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6177280" cy="1447800"/>
            <wp:effectExtent l="0" t="0" r="0" b="0"/>
            <wp:wrapNone/>
            <wp:docPr id="5" name="図 5" descr="グラフ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728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F5021F" w14:textId="6AD6676C" w:rsidR="00BD1E5A" w:rsidRDefault="00D766E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749EFD7" wp14:editId="1CA7514A">
                <wp:simplePos x="0" y="0"/>
                <wp:positionH relativeFrom="margin">
                  <wp:posOffset>3622291</wp:posOffset>
                </wp:positionH>
                <wp:positionV relativeFrom="paragraph">
                  <wp:posOffset>7192</wp:posOffset>
                </wp:positionV>
                <wp:extent cx="2033300" cy="980410"/>
                <wp:effectExtent l="0" t="0" r="508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3300" cy="98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04F9E" w14:textId="375B5E4E" w:rsidR="00BF5D71" w:rsidRDefault="00262D57" w:rsidP="000E1AB0">
                            <w:pPr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　壬生町立</w:t>
                            </w:r>
                            <w:r w:rsidR="00BF5D71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南犬飼中</w:t>
                            </w:r>
                            <w:r w:rsidR="002064D6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学校</w:t>
                            </w:r>
                          </w:p>
                          <w:p w14:paraId="16CB2230" w14:textId="417C7995" w:rsidR="00BF5D71" w:rsidRDefault="003C5A8F" w:rsidP="000E1AB0">
                            <w:pPr>
                              <w:ind w:firstLineChars="100" w:firstLine="210"/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２０２３．</w:t>
                            </w:r>
                            <w:r w:rsidR="00196FFC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５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．</w:t>
                            </w:r>
                            <w:r w:rsidR="001770FF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２</w:t>
                            </w:r>
                            <w:r w:rsidR="00D44913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．</w:t>
                            </w:r>
                            <w:r w:rsidR="00BF5D71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発行　　</w:t>
                            </w:r>
                          </w:p>
                          <w:p w14:paraId="4F194C2D" w14:textId="49F92019" w:rsidR="00D766E6" w:rsidRDefault="00D766E6" w:rsidP="000E1AB0">
                            <w:pPr>
                              <w:ind w:firstLineChars="100" w:firstLine="210"/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学習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</w:rPr>
                              <w:t>だよ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り　</w:t>
                            </w:r>
                            <w:r w:rsidR="00B61E6B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No</w:t>
                            </w:r>
                            <w:r w:rsidR="00196FFC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２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 </w:t>
                            </w:r>
                          </w:p>
                          <w:p w14:paraId="09EB5159" w14:textId="7B587EF4" w:rsidR="00BF5D71" w:rsidRPr="000E1AB0" w:rsidRDefault="00BF5D71" w:rsidP="000E1AB0">
                            <w:pPr>
                              <w:ind w:firstLineChars="100" w:firstLine="210"/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発行者</w:t>
                            </w:r>
                            <w:r w:rsidR="00D766E6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　</w:t>
                            </w:r>
                            <w:r w:rsidR="002064D6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学習指導主任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9EF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85.2pt;margin-top:.55pt;width:160.1pt;height:77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" stroked="f">
                <v:textbox>
                  <w:txbxContent>
                    <w:p w14:paraId="12104F9E" w14:textId="375B5E4E" w:rsidR="00BF5D71" w:rsidRDefault="00262D57" w:rsidP="000E1AB0">
                      <w:pPr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　壬生町立</w:t>
                      </w:r>
                      <w:r w:rsidR="00BF5D71">
                        <w:rPr>
                          <w:rFonts w:ascii="HG創英角ﾎﾟｯﾌﾟ体" w:eastAsia="HG創英角ﾎﾟｯﾌﾟ体" w:hAnsi="HG創英角ﾎﾟｯﾌﾟ体" w:hint="eastAsia"/>
                        </w:rPr>
                        <w:t>南犬飼中</w:t>
                      </w:r>
                      <w:r w:rsidR="002064D6">
                        <w:rPr>
                          <w:rFonts w:ascii="HG創英角ﾎﾟｯﾌﾟ体" w:eastAsia="HG創英角ﾎﾟｯﾌﾟ体" w:hAnsi="HG創英角ﾎﾟｯﾌﾟ体" w:hint="eastAsia"/>
                        </w:rPr>
                        <w:t>学校</w:t>
                      </w:r>
                    </w:p>
                    <w:p w14:paraId="16CB2230" w14:textId="417C7995" w:rsidR="00BF5D71" w:rsidRDefault="003C5A8F" w:rsidP="000E1AB0">
                      <w:pPr>
                        <w:ind w:firstLineChars="100" w:firstLine="210"/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２０２３．</w:t>
                      </w:r>
                      <w:r w:rsidR="00196FFC">
                        <w:rPr>
                          <w:rFonts w:ascii="HG創英角ﾎﾟｯﾌﾟ体" w:eastAsia="HG創英角ﾎﾟｯﾌﾟ体" w:hAnsi="HG創英角ﾎﾟｯﾌﾟ体" w:hint="eastAsia"/>
                        </w:rPr>
                        <w:t>５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．</w:t>
                      </w:r>
                      <w:r w:rsidR="001770FF">
                        <w:rPr>
                          <w:rFonts w:ascii="HG創英角ﾎﾟｯﾌﾟ体" w:eastAsia="HG創英角ﾎﾟｯﾌﾟ体" w:hAnsi="HG創英角ﾎﾟｯﾌﾟ体" w:hint="eastAsia"/>
                        </w:rPr>
                        <w:t>２</w:t>
                      </w:r>
                      <w:r w:rsidR="00D44913">
                        <w:rPr>
                          <w:rFonts w:ascii="HG創英角ﾎﾟｯﾌﾟ体" w:eastAsia="HG創英角ﾎﾟｯﾌﾟ体" w:hAnsi="HG創英角ﾎﾟｯﾌﾟ体" w:hint="eastAsia"/>
                        </w:rPr>
                        <w:t>．</w:t>
                      </w:r>
                      <w:r w:rsidR="00BF5D71"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発行　　</w:t>
                      </w:r>
                    </w:p>
                    <w:p w14:paraId="4F194C2D" w14:textId="49F92019" w:rsidR="00D766E6" w:rsidRDefault="00D766E6" w:rsidP="000E1AB0">
                      <w:pPr>
                        <w:ind w:firstLineChars="100" w:firstLine="210"/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学習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</w:rPr>
                        <w:t>だよ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り　</w:t>
                      </w:r>
                      <w:r w:rsidR="00B61E6B">
                        <w:rPr>
                          <w:rFonts w:ascii="HG創英角ﾎﾟｯﾌﾟ体" w:eastAsia="HG創英角ﾎﾟｯﾌﾟ体" w:hAnsi="HG創英角ﾎﾟｯﾌﾟ体" w:hint="eastAsia"/>
                        </w:rPr>
                        <w:t>No</w:t>
                      </w:r>
                      <w:r w:rsidR="00196FFC">
                        <w:rPr>
                          <w:rFonts w:ascii="HG創英角ﾎﾟｯﾌﾟ体" w:eastAsia="HG創英角ﾎﾟｯﾌﾟ体" w:hAnsi="HG創英角ﾎﾟｯﾌﾟ体" w:hint="eastAsia"/>
                        </w:rPr>
                        <w:t>２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 </w:t>
                      </w:r>
                    </w:p>
                    <w:p w14:paraId="09EB5159" w14:textId="7B587EF4" w:rsidR="00BF5D71" w:rsidRPr="000E1AB0" w:rsidRDefault="00BF5D71" w:rsidP="000E1AB0">
                      <w:pPr>
                        <w:ind w:firstLineChars="100" w:firstLine="210"/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発行者</w:t>
                      </w:r>
                      <w:r w:rsidR="00D766E6"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　</w:t>
                      </w:r>
                      <w:r w:rsidR="002064D6">
                        <w:rPr>
                          <w:rFonts w:ascii="HG創英角ﾎﾟｯﾌﾟ体" w:eastAsia="HG創英角ﾎﾟｯﾌﾟ体" w:hAnsi="HG創英角ﾎﾟｯﾌﾟ体" w:hint="eastAsia"/>
                        </w:rPr>
                        <w:t>学習指導主任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1E5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B05BAF" wp14:editId="430F0A3A">
                <wp:simplePos x="0" y="0"/>
                <wp:positionH relativeFrom="margin">
                  <wp:posOffset>516255</wp:posOffset>
                </wp:positionH>
                <wp:positionV relativeFrom="paragraph">
                  <wp:posOffset>50165</wp:posOffset>
                </wp:positionV>
                <wp:extent cx="3333750" cy="8763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B75B4" w14:textId="0E050A99" w:rsidR="00BF5D71" w:rsidRPr="000E1AB0" w:rsidRDefault="002064D6" w:rsidP="000E1AB0">
                            <w:pPr>
                              <w:ind w:firstLineChars="100" w:firstLine="960"/>
                              <w:rPr>
                                <w:rFonts w:ascii="HG創英角ﾎﾟｯﾌﾟ体" w:eastAsia="HG創英角ﾎﾟｯﾌﾟ体" w:hAnsi="HG創英角ﾎﾟｯﾌﾟ体"/>
                                <w:sz w:val="96"/>
                                <w:szCs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96"/>
                                <w:szCs w:val="144"/>
                              </w:rPr>
                              <w:t>めばえ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05BAF" id="テキスト ボックス 3" o:spid="_x0000_s1027" type="#_x0000_t202" style="position:absolute;left:0;text-align:left;margin-left:40.65pt;margin-top:3.95pt;width:262.5pt;height:6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" stroked="f">
                <v:textbox>
                  <w:txbxContent>
                    <w:p w14:paraId="473B75B4" w14:textId="0E050A99" w:rsidR="00BF5D71" w:rsidRPr="000E1AB0" w:rsidRDefault="002064D6" w:rsidP="000E1AB0">
                      <w:pPr>
                        <w:ind w:firstLineChars="100" w:firstLine="960"/>
                        <w:rPr>
                          <w:rFonts w:ascii="HG創英角ﾎﾟｯﾌﾟ体" w:eastAsia="HG創英角ﾎﾟｯﾌﾟ体" w:hAnsi="HG創英角ﾎﾟｯﾌﾟ体"/>
                          <w:sz w:val="96"/>
                          <w:szCs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96"/>
                          <w:szCs w:val="144"/>
                        </w:rPr>
                        <w:t>めばえ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E23A58" w14:textId="70324E4B" w:rsidR="00BD1E5A" w:rsidRDefault="00BD1E5A"/>
    <w:p w14:paraId="574932CD" w14:textId="06359C64" w:rsidR="00BD1E5A" w:rsidRDefault="00BD1E5A"/>
    <w:p w14:paraId="562E2A5E" w14:textId="188C3277" w:rsidR="00BD1E5A" w:rsidRDefault="00BD1E5A"/>
    <w:p w14:paraId="07A29500" w14:textId="5012150D" w:rsidR="00BD1E5A" w:rsidRDefault="00BD1E5A"/>
    <w:p w14:paraId="04B0CA14" w14:textId="60BE7FD8" w:rsidR="00BD1E5A" w:rsidRDefault="00BC71F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0C5AE17" wp14:editId="6CC40970">
                <wp:simplePos x="0" y="0"/>
                <wp:positionH relativeFrom="column">
                  <wp:posOffset>173355</wp:posOffset>
                </wp:positionH>
                <wp:positionV relativeFrom="paragraph">
                  <wp:posOffset>193040</wp:posOffset>
                </wp:positionV>
                <wp:extent cx="5800725" cy="1695450"/>
                <wp:effectExtent l="0" t="0" r="9525" b="0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EC7AE" w14:textId="19C844F3" w:rsidR="00CC4996" w:rsidRDefault="00F71A83">
                            <w:r>
                              <w:rPr>
                                <w:rFonts w:hint="eastAsia"/>
                              </w:rPr>
                              <w:t>☆</w:t>
                            </w:r>
                            <w:r w:rsidR="00CC4996">
                              <w:rPr>
                                <w:rFonts w:hint="eastAsia"/>
                              </w:rPr>
                              <w:t>現代で</w:t>
                            </w:r>
                            <w:r w:rsidR="00CC4996">
                              <w:t>求められている力</w:t>
                            </w:r>
                            <w:r>
                              <w:rPr>
                                <w:rFonts w:hint="eastAsia"/>
                              </w:rPr>
                              <w:t>☆</w:t>
                            </w:r>
                          </w:p>
                          <w:p w14:paraId="125D5B51" w14:textId="320484DC" w:rsidR="00CC4996" w:rsidRDefault="00254509" w:rsidP="0025450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近年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人工頭脳</w:t>
                            </w:r>
                            <w:r>
                              <w:t>と呼ばれる</w:t>
                            </w:r>
                            <w:r>
                              <w:rPr>
                                <w:rFonts w:hint="eastAsia"/>
                              </w:rPr>
                              <w:t>AI</w:t>
                            </w:r>
                            <w:r>
                              <w:t>などが発達し</w:t>
                            </w:r>
                            <w:r>
                              <w:rPr>
                                <w:rFonts w:hint="eastAsia"/>
                              </w:rPr>
                              <w:t>て</w:t>
                            </w:r>
                            <w: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ています</w:t>
                            </w:r>
                            <w:r>
                              <w:t>。</w:t>
                            </w:r>
                            <w:r w:rsidR="00CC4996">
                              <w:rPr>
                                <w:rFonts w:hint="eastAsia"/>
                              </w:rPr>
                              <w:t>子どもたちが</w:t>
                            </w:r>
                            <w:r w:rsidR="00CC4996">
                              <w:t>過ごしていく未来は、AIなど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活用した</w:t>
                            </w:r>
                            <w:r>
                              <w:rPr>
                                <w:rFonts w:hint="eastAsia"/>
                              </w:rPr>
                              <w:t>社会</w:t>
                            </w:r>
                            <w: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あり</w:t>
                            </w:r>
                            <w:r>
                              <w:t>、</w:t>
                            </w:r>
                            <w:r w:rsidR="00CC4996">
                              <w:t>めまぐるしい変化の中を歩んでいく時代に</w:t>
                            </w:r>
                            <w:r w:rsidR="00CC4996">
                              <w:rPr>
                                <w:rFonts w:hint="eastAsia"/>
                              </w:rPr>
                              <w:t>なる</w:t>
                            </w:r>
                            <w:r w:rsidR="00CC4996">
                              <w:t>と予測されています。</w:t>
                            </w:r>
                            <w:r w:rsidR="00CC4996">
                              <w:rPr>
                                <w:rFonts w:hint="eastAsia"/>
                              </w:rPr>
                              <w:t>今ある仕事の</w:t>
                            </w:r>
                            <w:r w:rsidR="00CC4996">
                              <w:t>半分はなくなり、まだできていない未知なる仕事に就</w:t>
                            </w:r>
                            <w:r>
                              <w:rPr>
                                <w:rFonts w:hint="eastAsia"/>
                              </w:rPr>
                              <w:t>いて</w:t>
                            </w:r>
                            <w:r>
                              <w:t>いきます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>
                              <w:t>そのような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世界で活躍するために、どんな力を子どもたちに</w:t>
                            </w:r>
                            <w:r>
                              <w:rPr>
                                <w:rFonts w:hint="eastAsia"/>
                              </w:rPr>
                              <w:t>身に付け</w:t>
                            </w:r>
                            <w:r>
                              <w:t>させていったらよいのか。それは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生きて働いていくために、</w:t>
                            </w:r>
                            <w:r>
                              <w:rPr>
                                <w:rFonts w:hint="eastAsia"/>
                              </w:rPr>
                              <w:t>まずは</w:t>
                            </w:r>
                            <w:r>
                              <w:t>、</w:t>
                            </w:r>
                            <w:r w:rsidRPr="000B3DAB">
                              <w:rPr>
                                <w:b/>
                              </w:rPr>
                              <w:t>知識や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技能を</w:t>
                            </w:r>
                            <w:r w:rsidRPr="000B3DAB">
                              <w:rPr>
                                <w:b/>
                              </w:rPr>
                              <w:t>身に付け、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それを</w:t>
                            </w:r>
                            <w:r w:rsidRPr="000B3DAB">
                              <w:rPr>
                                <w:b/>
                              </w:rPr>
                              <w:t>活用し発展的・探求的に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社会に生かしていく力が</w:t>
                            </w:r>
                            <w:r w:rsidRPr="000B3DAB">
                              <w:rPr>
                                <w:b/>
                              </w:rPr>
                              <w:t>必要</w:t>
                            </w:r>
                            <w:r>
                              <w:t>になってきます。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5AE17" id="テキスト ボックス 2" o:spid="_x0000_s1028" type="#_x0000_t202" style="position:absolute;left:0;text-align:left;margin-left:13.65pt;margin-top:15.2pt;width:456.75pt;height:133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" stroked="f">
                <v:textbox>
                  <w:txbxContent>
                    <w:p w14:paraId="155EC7AE" w14:textId="19C844F3" w:rsidR="00CC4996" w:rsidRDefault="00F71A83">
                      <w:r>
                        <w:rPr>
                          <w:rFonts w:hint="eastAsia"/>
                        </w:rPr>
                        <w:t>☆</w:t>
                      </w:r>
                      <w:r w:rsidR="00CC4996">
                        <w:rPr>
                          <w:rFonts w:hint="eastAsia"/>
                        </w:rPr>
                        <w:t>現代で</w:t>
                      </w:r>
                      <w:r w:rsidR="00CC4996">
                        <w:t>求められている力</w:t>
                      </w:r>
                      <w:r>
                        <w:rPr>
                          <w:rFonts w:hint="eastAsia"/>
                        </w:rPr>
                        <w:t>☆</w:t>
                      </w:r>
                    </w:p>
                    <w:p w14:paraId="125D5B51" w14:textId="320484DC" w:rsidR="00CC4996" w:rsidRDefault="00254509" w:rsidP="0025450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近年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人工頭脳</w:t>
                      </w:r>
                      <w:r>
                        <w:t>と呼ばれる</w:t>
                      </w:r>
                      <w:r>
                        <w:rPr>
                          <w:rFonts w:hint="eastAsia"/>
                        </w:rPr>
                        <w:t>AI</w:t>
                      </w:r>
                      <w:r>
                        <w:t>などが発達し</w:t>
                      </w:r>
                      <w:r>
                        <w:rPr>
                          <w:rFonts w:hint="eastAsia"/>
                        </w:rPr>
                        <w:t>て</w:t>
                      </w:r>
                      <w:r>
                        <w:t>き</w:t>
                      </w:r>
                      <w:r>
                        <w:rPr>
                          <w:rFonts w:hint="eastAsia"/>
                        </w:rPr>
                        <w:t>ています</w:t>
                      </w:r>
                      <w:r>
                        <w:t>。</w:t>
                      </w:r>
                      <w:r w:rsidR="00CC4996">
                        <w:rPr>
                          <w:rFonts w:hint="eastAsia"/>
                        </w:rPr>
                        <w:t>子どもたちが</w:t>
                      </w:r>
                      <w:r w:rsidR="00CC4996">
                        <w:t>過ごしていく未来は、AIなど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活用した</w:t>
                      </w:r>
                      <w:r>
                        <w:rPr>
                          <w:rFonts w:hint="eastAsia"/>
                        </w:rPr>
                        <w:t>社会</w:t>
                      </w:r>
                      <w:r>
                        <w:t>で</w:t>
                      </w:r>
                      <w:r>
                        <w:rPr>
                          <w:rFonts w:hint="eastAsia"/>
                        </w:rPr>
                        <w:t>あり</w:t>
                      </w:r>
                      <w:r>
                        <w:t>、</w:t>
                      </w:r>
                      <w:r w:rsidR="00CC4996">
                        <w:t>めまぐるしい変化の中を歩んでいく時代に</w:t>
                      </w:r>
                      <w:r w:rsidR="00CC4996">
                        <w:rPr>
                          <w:rFonts w:hint="eastAsia"/>
                        </w:rPr>
                        <w:t>なる</w:t>
                      </w:r>
                      <w:r w:rsidR="00CC4996">
                        <w:t>と予測されています。</w:t>
                      </w:r>
                      <w:r w:rsidR="00CC4996">
                        <w:rPr>
                          <w:rFonts w:hint="eastAsia"/>
                        </w:rPr>
                        <w:t>今ある仕事の</w:t>
                      </w:r>
                      <w:r w:rsidR="00CC4996">
                        <w:t>半分はなくなり、まだできていない未知なる仕事に就</w:t>
                      </w:r>
                      <w:r>
                        <w:rPr>
                          <w:rFonts w:hint="eastAsia"/>
                        </w:rPr>
                        <w:t>いて</w:t>
                      </w:r>
                      <w:r>
                        <w:t>いきます</w:t>
                      </w:r>
                      <w:r>
                        <w:rPr>
                          <w:rFonts w:hint="eastAsia"/>
                        </w:rPr>
                        <w:t>。</w:t>
                      </w:r>
                      <w:r>
                        <w:t>そのような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世界で活躍するために、どんな力を子どもたちに</w:t>
                      </w:r>
                      <w:r>
                        <w:rPr>
                          <w:rFonts w:hint="eastAsia"/>
                        </w:rPr>
                        <w:t>身に付け</w:t>
                      </w:r>
                      <w:r>
                        <w:t>させていったらよいのか。それは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生きて働いていくために、</w:t>
                      </w:r>
                      <w:r>
                        <w:rPr>
                          <w:rFonts w:hint="eastAsia"/>
                        </w:rPr>
                        <w:t>まずは</w:t>
                      </w:r>
                      <w:r>
                        <w:t>、</w:t>
                      </w:r>
                      <w:r w:rsidRPr="000B3DAB">
                        <w:rPr>
                          <w:b/>
                        </w:rPr>
                        <w:t>知識や</w:t>
                      </w:r>
                      <w:r w:rsidRPr="000B3DAB">
                        <w:rPr>
                          <w:rFonts w:hint="eastAsia"/>
                          <w:b/>
                        </w:rPr>
                        <w:t>技能を</w:t>
                      </w:r>
                      <w:r w:rsidRPr="000B3DAB">
                        <w:rPr>
                          <w:b/>
                        </w:rPr>
                        <w:t>身に付け、</w:t>
                      </w:r>
                      <w:r w:rsidRPr="000B3DAB">
                        <w:rPr>
                          <w:rFonts w:hint="eastAsia"/>
                          <w:b/>
                        </w:rPr>
                        <w:t>それを</w:t>
                      </w:r>
                      <w:r w:rsidRPr="000B3DAB">
                        <w:rPr>
                          <w:b/>
                        </w:rPr>
                        <w:t>活用し発展的・探求的に</w:t>
                      </w:r>
                      <w:r w:rsidRPr="000B3DAB">
                        <w:rPr>
                          <w:rFonts w:hint="eastAsia"/>
                          <w:b/>
                        </w:rPr>
                        <w:t>社会に生かしていく力が</w:t>
                      </w:r>
                      <w:r w:rsidRPr="000B3DAB">
                        <w:rPr>
                          <w:b/>
                        </w:rPr>
                        <w:t>必要</w:t>
                      </w:r>
                      <w:r>
                        <w:t>になってきます。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55D49C65" w14:textId="77777777" w:rsidR="00BC71F2" w:rsidRDefault="00BC71F2"/>
    <w:p w14:paraId="5D0D2136" w14:textId="77777777" w:rsidR="00BC71F2" w:rsidRDefault="00BC71F2"/>
    <w:p w14:paraId="70116ECF" w14:textId="77777777" w:rsidR="00BC71F2" w:rsidRDefault="00BC71F2"/>
    <w:p w14:paraId="6C902046" w14:textId="77777777" w:rsidR="00BC71F2" w:rsidRDefault="00BC71F2"/>
    <w:p w14:paraId="1BC1A943" w14:textId="5FF53194" w:rsidR="00BC71F2" w:rsidRDefault="00BC71F2"/>
    <w:p w14:paraId="5C7BF4F9" w14:textId="1A71D81D" w:rsidR="00F71A83" w:rsidRDefault="00F71A83"/>
    <w:p w14:paraId="1C7C9A58" w14:textId="77777777" w:rsidR="00F71A83" w:rsidRDefault="00F71A83"/>
    <w:p w14:paraId="319F7773" w14:textId="47F5F14F" w:rsidR="00BC71F2" w:rsidRDefault="00F71A83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37360C" wp14:editId="5C0303DF">
                <wp:simplePos x="0" y="0"/>
                <wp:positionH relativeFrom="column">
                  <wp:posOffset>49530</wp:posOffset>
                </wp:positionH>
                <wp:positionV relativeFrom="paragraph">
                  <wp:posOffset>164465</wp:posOffset>
                </wp:positionV>
                <wp:extent cx="3667125" cy="3467100"/>
                <wp:effectExtent l="0" t="0" r="28575" b="19050"/>
                <wp:wrapNone/>
                <wp:docPr id="32" name="1 つの角を切り取った四角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5" cy="3467100"/>
                        </a:xfrm>
                        <a:prstGeom prst="snip1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E2315" id="1 つの角を切り取った四角形 32" o:spid="_x0000_s1026" style="position:absolute;left:0;text-align:left;margin-left:3.9pt;margin-top:12.95pt;width:288.75pt;height:27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67125,3467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" path="m,l3089263,r577862,577862l3667125,3467100,,3467100,,xe" filled="f" strokecolor="black [3200]" strokeweight="1pt">
                <v:stroke joinstyle="miter"/>
                <v:path arrowok="t" o:connecttype="custom" o:connectlocs="0,0;3089263,0;3667125,577862;3667125,3467100;0,3467100;0,0" o:connectangles="0,0,0,0,0,0"/>
              </v:shape>
            </w:pict>
          </mc:Fallback>
        </mc:AlternateContent>
      </w:r>
    </w:p>
    <w:p w14:paraId="623A7D5E" w14:textId="304EE568" w:rsidR="00BC71F2" w:rsidRDefault="00BC71F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BE34BE8" wp14:editId="48BC4247">
                <wp:simplePos x="0" y="0"/>
                <wp:positionH relativeFrom="margin">
                  <wp:posOffset>240030</wp:posOffset>
                </wp:positionH>
                <wp:positionV relativeFrom="paragraph">
                  <wp:posOffset>116840</wp:posOffset>
                </wp:positionV>
                <wp:extent cx="3314700" cy="3171825"/>
                <wp:effectExtent l="0" t="0" r="0" b="9525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0F519" w14:textId="2CF27EC4" w:rsidR="00C7363C" w:rsidRDefault="00C7363C" w:rsidP="00C7363C">
                            <w:r>
                              <w:rPr>
                                <w:rFonts w:hint="eastAsia"/>
                              </w:rPr>
                              <w:t>【知識</w:t>
                            </w:r>
                            <w:r>
                              <w:t>・技能を身に付けるために】</w:t>
                            </w:r>
                          </w:p>
                          <w:p w14:paraId="4C935B75" w14:textId="14EC5B19" w:rsidR="00C7363C" w:rsidRPr="00842AFA" w:rsidRDefault="00C7363C" w:rsidP="00BC71F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子どもたちの</w:t>
                            </w:r>
                            <w:r w:rsidRPr="00842AFA">
                              <w:rPr>
                                <w:rFonts w:hint="eastAsia"/>
                              </w:rPr>
                              <w:t>会話の中で、「私は授業では学習内容が分かったけど、テストではできません</w:t>
                            </w:r>
                            <w:r w:rsidR="00BC71F2">
                              <w:rPr>
                                <w:rFonts w:hint="eastAsia"/>
                              </w:rPr>
                              <w:t>。</w:t>
                            </w:r>
                            <w:r w:rsidRPr="00842AFA">
                              <w:rPr>
                                <w:rFonts w:hint="eastAsia"/>
                              </w:rPr>
                              <w:t>」という話をよく聞きます。実は、「わかる」と「できる」は似たようで違うのです。</w:t>
                            </w:r>
                            <w:r w:rsidR="00BC71F2" w:rsidRPr="000B3DAB">
                              <w:rPr>
                                <w:rFonts w:hint="eastAsia"/>
                                <w:b/>
                              </w:rPr>
                              <w:t>「わかる」とは、授業の内容が分かった、理解できたということ</w:t>
                            </w:r>
                            <w:r w:rsidR="00BC71F2">
                              <w:rPr>
                                <w:rFonts w:hint="eastAsia"/>
                              </w:rPr>
                              <w:t>です</w:t>
                            </w:r>
                            <w:r w:rsidR="00BC71F2">
                              <w:t>。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「できる」とは、家庭学習で勉強した結果、一人でもできるように</w:t>
                            </w:r>
                            <w:r w:rsidRPr="000B3DAB">
                              <w:rPr>
                                <w:b/>
                              </w:rPr>
                              <w:t>なった</w:t>
                            </w:r>
                            <w:r w:rsidR="00BC71F2" w:rsidRPr="000B3DAB">
                              <w:rPr>
                                <w:rFonts w:hint="eastAsia"/>
                                <w:b/>
                              </w:rPr>
                              <w:t>という</w:t>
                            </w:r>
                            <w:r w:rsidR="00BC71F2" w:rsidRPr="000B3DAB">
                              <w:rPr>
                                <w:b/>
                              </w:rPr>
                              <w:t>こと</w:t>
                            </w:r>
                            <w:r w:rsidR="00BC71F2">
                              <w:t>です。</w:t>
                            </w:r>
                            <w:r w:rsidRPr="00842AFA">
                              <w:rPr>
                                <w:rFonts w:hint="eastAsia"/>
                              </w:rPr>
                              <w:t>1人で問題に挑戦してみて、問題を解くことが「できた」か、それとも「難しかった」のか確認をしてみる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Pr="00842AFA">
                              <w:rPr>
                                <w:rFonts w:hint="eastAsia"/>
                              </w:rPr>
                              <w:t>難しいと感じたら、もう一度練習してみたり、人に聞いたりする、その繰り返しをすることが大切です。</w:t>
                            </w:r>
                            <w:r>
                              <w:rPr>
                                <w:rFonts w:hint="eastAsia"/>
                              </w:rPr>
                              <w:t>そうする</w:t>
                            </w:r>
                            <w:r>
                              <w:t>ことで、知識・技能が身に付いてい</w:t>
                            </w:r>
                            <w:r w:rsidR="0033230E">
                              <w:rPr>
                                <w:rFonts w:hint="eastAsia"/>
                              </w:rPr>
                              <w:t>きます</w:t>
                            </w:r>
                            <w:r>
                              <w:t>。</w:t>
                            </w:r>
                          </w:p>
                          <w:p w14:paraId="6DF5E81D" w14:textId="4FFA5DDB" w:rsidR="00C7363C" w:rsidRPr="00C7363C" w:rsidRDefault="00C7363C" w:rsidP="00C736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34BE8" id="_x0000_s1029" type="#_x0000_t202" style="position:absolute;left:0;text-align:left;margin-left:18.9pt;margin-top:9.2pt;width:261pt;height:249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" stroked="f">
                <v:textbox>
                  <w:txbxContent>
                    <w:p w14:paraId="5180F519" w14:textId="2CF27EC4" w:rsidR="00C7363C" w:rsidRDefault="00C7363C" w:rsidP="00C7363C">
                      <w:r>
                        <w:rPr>
                          <w:rFonts w:hint="eastAsia"/>
                        </w:rPr>
                        <w:t>【知識</w:t>
                      </w:r>
                      <w:r>
                        <w:t>・技能を身に付けるために】</w:t>
                      </w:r>
                    </w:p>
                    <w:p w14:paraId="4C935B75" w14:textId="14EC5B19" w:rsidR="00C7363C" w:rsidRPr="00842AFA" w:rsidRDefault="00C7363C" w:rsidP="00BC71F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子どもたちの</w:t>
                      </w:r>
                      <w:r w:rsidRPr="00842AFA">
                        <w:rPr>
                          <w:rFonts w:hint="eastAsia"/>
                        </w:rPr>
                        <w:t>会話の中で、「私は授業では学習内容が分かったけど、テストではできません</w:t>
                      </w:r>
                      <w:r w:rsidR="00BC71F2">
                        <w:rPr>
                          <w:rFonts w:hint="eastAsia"/>
                        </w:rPr>
                        <w:t>。</w:t>
                      </w:r>
                      <w:r w:rsidRPr="00842AFA">
                        <w:rPr>
                          <w:rFonts w:hint="eastAsia"/>
                        </w:rPr>
                        <w:t>」という話をよく聞きます。実は、「わかる」と「できる」は似たようで違うのです。</w:t>
                      </w:r>
                      <w:r w:rsidR="00BC71F2" w:rsidRPr="000B3DAB">
                        <w:rPr>
                          <w:rFonts w:hint="eastAsia"/>
                          <w:b/>
                        </w:rPr>
                        <w:t>「わかる」とは、授業の内容が分かった、理解できたということ</w:t>
                      </w:r>
                      <w:r w:rsidR="00BC71F2">
                        <w:rPr>
                          <w:rFonts w:hint="eastAsia"/>
                        </w:rPr>
                        <w:t>です</w:t>
                      </w:r>
                      <w:r w:rsidR="00BC71F2">
                        <w:t>。</w:t>
                      </w:r>
                      <w:r w:rsidRPr="000B3DAB">
                        <w:rPr>
                          <w:rFonts w:hint="eastAsia"/>
                          <w:b/>
                        </w:rPr>
                        <w:t>「できる」とは、家庭学習で勉強した結果、一人でもできるように</w:t>
                      </w:r>
                      <w:r w:rsidRPr="000B3DAB">
                        <w:rPr>
                          <w:b/>
                        </w:rPr>
                        <w:t>なった</w:t>
                      </w:r>
                      <w:r w:rsidR="00BC71F2" w:rsidRPr="000B3DAB">
                        <w:rPr>
                          <w:rFonts w:hint="eastAsia"/>
                          <w:b/>
                        </w:rPr>
                        <w:t>という</w:t>
                      </w:r>
                      <w:r w:rsidR="00BC71F2" w:rsidRPr="000B3DAB">
                        <w:rPr>
                          <w:b/>
                        </w:rPr>
                        <w:t>こと</w:t>
                      </w:r>
                      <w:r w:rsidR="00BC71F2">
                        <w:t>です。</w:t>
                      </w:r>
                      <w:r w:rsidRPr="00842AFA">
                        <w:rPr>
                          <w:rFonts w:hint="eastAsia"/>
                        </w:rPr>
                        <w:t>1人で問題に挑戦してみて、問題を解くことが「できた」か、それとも「難しかった」のか確認をしてみる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Pr="00842AFA">
                        <w:rPr>
                          <w:rFonts w:hint="eastAsia"/>
                        </w:rPr>
                        <w:t>難しいと感じたら、もう一度練習してみたり、人に聞いたりする、その繰り返しをすることが大切です。</w:t>
                      </w:r>
                      <w:r>
                        <w:rPr>
                          <w:rFonts w:hint="eastAsia"/>
                        </w:rPr>
                        <w:t>そうする</w:t>
                      </w:r>
                      <w:r>
                        <w:t>ことで、知識・技能が身に付いてい</w:t>
                      </w:r>
                      <w:r w:rsidR="0033230E">
                        <w:rPr>
                          <w:rFonts w:hint="eastAsia"/>
                        </w:rPr>
                        <w:t>きます</w:t>
                      </w:r>
                      <w:r>
                        <w:t>。</w:t>
                      </w:r>
                    </w:p>
                    <w:p w14:paraId="6DF5E81D" w14:textId="4FFA5DDB" w:rsidR="00C7363C" w:rsidRPr="00C7363C" w:rsidRDefault="00C7363C" w:rsidP="00C7363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1B59055F" wp14:editId="552CE2E2">
            <wp:simplePos x="0" y="0"/>
            <wp:positionH relativeFrom="margin">
              <wp:posOffset>3688715</wp:posOffset>
            </wp:positionH>
            <wp:positionV relativeFrom="paragraph">
              <wp:posOffset>116840</wp:posOffset>
            </wp:positionV>
            <wp:extent cx="2503805" cy="1314450"/>
            <wp:effectExtent l="0" t="0" r="0" b="0"/>
            <wp:wrapNone/>
            <wp:docPr id="12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380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FA4EB3" w14:textId="00F022AE" w:rsidR="00BD1E5A" w:rsidRDefault="00BD1E5A"/>
    <w:p w14:paraId="01661393" w14:textId="6E3C156A" w:rsidR="00BD1E5A" w:rsidRDefault="00BD1E5A"/>
    <w:p w14:paraId="3FB3D080" w14:textId="70528B86" w:rsidR="00BD1E5A" w:rsidRDefault="00BD1E5A"/>
    <w:p w14:paraId="29BF8965" w14:textId="098C9108" w:rsidR="00BD1E5A" w:rsidRDefault="00BD1E5A"/>
    <w:p w14:paraId="7E8C7A7E" w14:textId="3DF4FE5B" w:rsidR="00BD1E5A" w:rsidRDefault="00BC71F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4EF8824" wp14:editId="1E814BE2">
                <wp:simplePos x="0" y="0"/>
                <wp:positionH relativeFrom="column">
                  <wp:posOffset>3611880</wp:posOffset>
                </wp:positionH>
                <wp:positionV relativeFrom="paragraph">
                  <wp:posOffset>221615</wp:posOffset>
                </wp:positionV>
                <wp:extent cx="704850" cy="276225"/>
                <wp:effectExtent l="0" t="0" r="0" b="0"/>
                <wp:wrapSquare wrapText="bothSides"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1985D" w14:textId="6D60CC91" w:rsidR="00196FFC" w:rsidRPr="00196FFC" w:rsidRDefault="00196FF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【</w:t>
                            </w:r>
                            <w:r w:rsidRPr="00196FFC">
                              <w:rPr>
                                <w:rFonts w:hint="eastAsia"/>
                                <w:b/>
                              </w:rPr>
                              <w:t>授業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F8824" id="_x0000_s1030" type="#_x0000_t202" style="position:absolute;left:0;text-align:left;margin-left:284.4pt;margin-top:17.45pt;width:55.5pt;height:21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" filled="f" stroked="f">
                <v:textbox>
                  <w:txbxContent>
                    <w:p w14:paraId="3CD1985D" w14:textId="6D60CC91" w:rsidR="00196FFC" w:rsidRPr="00196FFC" w:rsidRDefault="00196FFC"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【</w:t>
                      </w:r>
                      <w:r w:rsidRPr="00196FFC">
                        <w:rPr>
                          <w:rFonts w:hint="eastAsia"/>
                          <w:b/>
                        </w:rPr>
                        <w:t>授業</w:t>
                      </w:r>
                      <w:r>
                        <w:rPr>
                          <w:rFonts w:hint="eastAsia"/>
                          <w:b/>
                        </w:rPr>
                        <w:t>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C70CB56" wp14:editId="7378E2EF">
                <wp:simplePos x="0" y="0"/>
                <wp:positionH relativeFrom="column">
                  <wp:posOffset>5307330</wp:posOffset>
                </wp:positionH>
                <wp:positionV relativeFrom="paragraph">
                  <wp:posOffset>116840</wp:posOffset>
                </wp:positionV>
                <wp:extent cx="695325" cy="295275"/>
                <wp:effectExtent l="0" t="0" r="9525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451EC" w14:textId="323C917F" w:rsidR="00196FFC" w:rsidRPr="00196FFC" w:rsidRDefault="00196FFC">
                            <w:pPr>
                              <w:rPr>
                                <w:rFonts w:ascii="ＤＨＰ特太ゴシック体" w:eastAsia="ＤＨＰ特太ゴシック体" w:hAnsi="ＤＨＰ特太ゴシック体"/>
                                <w:color w:val="4472C4" w:themeColor="accent1"/>
                                <w:sz w:val="24"/>
                              </w:rPr>
                            </w:pPr>
                            <w:r w:rsidRPr="00196FFC">
                              <w:rPr>
                                <w:rFonts w:ascii="ＤＨＰ特太ゴシック体" w:eastAsia="ＤＨＰ特太ゴシック体" w:hAnsi="ＤＨＰ特太ゴシック体" w:hint="eastAsia"/>
                                <w:color w:val="4472C4" w:themeColor="accent1"/>
                                <w:sz w:val="24"/>
                              </w:rPr>
                              <w:t>わかる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0CB56" id="_x0000_s1031" type="#_x0000_t202" style="position:absolute;left:0;text-align:left;margin-left:417.9pt;margin-top:9.2pt;width:54.75pt;height:23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" stroked="f">
                <v:textbox>
                  <w:txbxContent>
                    <w:p w14:paraId="189451EC" w14:textId="323C917F" w:rsidR="00196FFC" w:rsidRPr="00196FFC" w:rsidRDefault="00196FFC">
                      <w:pPr>
                        <w:rPr>
                          <w:rFonts w:ascii="ＤＨＰ特太ゴシック体" w:eastAsia="ＤＨＰ特太ゴシック体" w:hAnsi="ＤＨＰ特太ゴシック体" w:hint="eastAsia"/>
                          <w:color w:val="4472C4" w:themeColor="accent1"/>
                          <w:sz w:val="24"/>
                        </w:rPr>
                      </w:pPr>
                      <w:r w:rsidRPr="00196FFC">
                        <w:rPr>
                          <w:rFonts w:ascii="ＤＨＰ特太ゴシック体" w:eastAsia="ＤＨＰ特太ゴシック体" w:hAnsi="ＤＨＰ特太ゴシック体" w:hint="eastAsia"/>
                          <w:color w:val="4472C4" w:themeColor="accent1"/>
                          <w:sz w:val="24"/>
                        </w:rPr>
                        <w:t>わかる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8AC76D" wp14:editId="6593466B">
                <wp:simplePos x="0" y="0"/>
                <wp:positionH relativeFrom="column">
                  <wp:posOffset>5173980</wp:posOffset>
                </wp:positionH>
                <wp:positionV relativeFrom="paragraph">
                  <wp:posOffset>78740</wp:posOffset>
                </wp:positionV>
                <wp:extent cx="971550" cy="371475"/>
                <wp:effectExtent l="19050" t="19050" r="19050" b="28575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7147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81C4F6" id="角丸四角形 20" o:spid="_x0000_s1026" style="position:absolute;left:0;text-align:left;margin-left:407.4pt;margin-top:6.2pt;width:76.5pt;height:2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" fillcolor="white [3201]" strokecolor="#4472c4 [3204]" strokeweight="3pt">
                <v:stroke joinstyle="miter"/>
              </v:roundrect>
            </w:pict>
          </mc:Fallback>
        </mc:AlternateContent>
      </w:r>
    </w:p>
    <w:p w14:paraId="4AD280D3" w14:textId="4F9B4345" w:rsidR="00BD1E5A" w:rsidRDefault="00BC71F2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E3837E0" wp14:editId="6C96D8DD">
                <wp:simplePos x="0" y="0"/>
                <wp:positionH relativeFrom="column">
                  <wp:posOffset>4688205</wp:posOffset>
                </wp:positionH>
                <wp:positionV relativeFrom="paragraph">
                  <wp:posOffset>145415</wp:posOffset>
                </wp:positionV>
                <wp:extent cx="581025" cy="266700"/>
                <wp:effectExtent l="38100" t="0" r="9525" b="38100"/>
                <wp:wrapNone/>
                <wp:docPr id="27" name="下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266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83EED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7" o:spid="_x0000_s1026" type="#_x0000_t67" style="position:absolute;left:0;text-align:left;margin-left:369.15pt;margin-top:11.45pt;width:45.75pt;height:2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" adj="10800" fillcolor="#4472c4 [3204]" strokecolor="#1f3763 [1604]" strokeweight="1pt"/>
            </w:pict>
          </mc:Fallback>
        </mc:AlternateContent>
      </w:r>
    </w:p>
    <w:p w14:paraId="3B70905C" w14:textId="5C9A82B8" w:rsidR="00BD1E5A" w:rsidRDefault="00BC71F2">
      <w:r>
        <w:rPr>
          <w:noProof/>
        </w:rPr>
        <w:drawing>
          <wp:anchor distT="0" distB="0" distL="114300" distR="114300" simplePos="0" relativeHeight="251674624" behindDoc="0" locked="0" layoutInCell="1" allowOverlap="1" wp14:anchorId="3BA8FF96" wp14:editId="430CD5B8">
            <wp:simplePos x="0" y="0"/>
            <wp:positionH relativeFrom="column">
              <wp:posOffset>4326255</wp:posOffset>
            </wp:positionH>
            <wp:positionV relativeFrom="paragraph">
              <wp:posOffset>183515</wp:posOffset>
            </wp:positionV>
            <wp:extent cx="1409065" cy="1516380"/>
            <wp:effectExtent l="0" t="0" r="635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151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0E9E5C" w14:textId="15F7223B" w:rsidR="00BD1E5A" w:rsidRDefault="00BD1E5A"/>
    <w:p w14:paraId="29089B36" w14:textId="6CC002EC" w:rsidR="00BD1E5A" w:rsidRDefault="00BD1E5A"/>
    <w:p w14:paraId="7D1D8043" w14:textId="193560E5" w:rsidR="00BD1E5A" w:rsidRDefault="00BD1E5A"/>
    <w:p w14:paraId="6C0C1CAC" w14:textId="76D9FAF3" w:rsidR="00BD1E5A" w:rsidRDefault="00BD1E5A"/>
    <w:p w14:paraId="5FF527F7" w14:textId="595BC4EB" w:rsidR="00BD1E5A" w:rsidRDefault="00BD1E5A"/>
    <w:p w14:paraId="5620037D" w14:textId="69B9B491" w:rsidR="00BD1E5A" w:rsidRDefault="00BC71F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2E648BC" wp14:editId="04D8A969">
                <wp:simplePos x="0" y="0"/>
                <wp:positionH relativeFrom="column">
                  <wp:posOffset>5362575</wp:posOffset>
                </wp:positionH>
                <wp:positionV relativeFrom="paragraph">
                  <wp:posOffset>102870</wp:posOffset>
                </wp:positionV>
                <wp:extent cx="695325" cy="295275"/>
                <wp:effectExtent l="0" t="0" r="9525" b="9525"/>
                <wp:wrapSquare wrapText="bothSides"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691D02" w14:textId="6D2A1F46" w:rsidR="00196FFC" w:rsidRPr="00196FFC" w:rsidRDefault="00196FFC" w:rsidP="00196FFC">
                            <w:pPr>
                              <w:rPr>
                                <w:rFonts w:ascii="ＤＨＰ特太ゴシック体" w:eastAsia="ＤＨＰ特太ゴシック体" w:hAnsi="ＤＨＰ特太ゴシック体"/>
                                <w:color w:val="4472C4" w:themeColor="accent1"/>
                                <w:sz w:val="2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color w:val="4472C4" w:themeColor="accent1"/>
                                <w:sz w:val="24"/>
                              </w:rPr>
                              <w:t>できる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648BC" id="_x0000_s1032" type="#_x0000_t202" style="position:absolute;left:0;text-align:left;margin-left:422.25pt;margin-top:8.1pt;width:54.75pt;height:23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" stroked="f">
                <v:textbox>
                  <w:txbxContent>
                    <w:p w14:paraId="04691D02" w14:textId="6D2A1F46" w:rsidR="00196FFC" w:rsidRPr="00196FFC" w:rsidRDefault="00196FFC" w:rsidP="00196FFC">
                      <w:pPr>
                        <w:rPr>
                          <w:rFonts w:ascii="ＤＨＰ特太ゴシック体" w:eastAsia="ＤＨＰ特太ゴシック体" w:hAnsi="ＤＨＰ特太ゴシック体" w:hint="eastAsia"/>
                          <w:color w:val="4472C4" w:themeColor="accent1"/>
                          <w:sz w:val="2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color w:val="4472C4" w:themeColor="accent1"/>
                          <w:sz w:val="24"/>
                        </w:rPr>
                        <w:t>できる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467457" wp14:editId="61F985D3">
                <wp:simplePos x="0" y="0"/>
                <wp:positionH relativeFrom="margin">
                  <wp:posOffset>5201920</wp:posOffset>
                </wp:positionH>
                <wp:positionV relativeFrom="paragraph">
                  <wp:posOffset>66675</wp:posOffset>
                </wp:positionV>
                <wp:extent cx="971550" cy="371475"/>
                <wp:effectExtent l="19050" t="19050" r="19050" b="28575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0D873B" id="角丸四角形 21" o:spid="_x0000_s1026" style="position:absolute;left:0;text-align:left;margin-left:409.6pt;margin-top:5.25pt;width:76.5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" fillcolor="window" strokecolor="#4472c4" strokeweight="3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BC4EC08" wp14:editId="419588D3">
                <wp:simplePos x="0" y="0"/>
                <wp:positionH relativeFrom="margin">
                  <wp:posOffset>3667125</wp:posOffset>
                </wp:positionH>
                <wp:positionV relativeFrom="paragraph">
                  <wp:posOffset>221615</wp:posOffset>
                </wp:positionV>
                <wp:extent cx="962025" cy="276225"/>
                <wp:effectExtent l="0" t="0" r="0" b="0"/>
                <wp:wrapSquare wrapText="bothSides"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01D6F" w14:textId="67A13A83" w:rsidR="00196FFC" w:rsidRPr="00196FFC" w:rsidRDefault="00196FFC" w:rsidP="00196FF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【家庭学習】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4EC08" id="_x0000_s1033" type="#_x0000_t202" style="position:absolute;left:0;text-align:left;margin-left:288.75pt;margin-top:17.45pt;width:75.75pt;height:21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" filled="f" stroked="f">
                <v:textbox>
                  <w:txbxContent>
                    <w:p w14:paraId="27B01D6F" w14:textId="67A13A83" w:rsidR="00196FFC" w:rsidRPr="00196FFC" w:rsidRDefault="00196FFC" w:rsidP="00196FFC"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【家庭学習】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4B63D09" w14:textId="31E774FC" w:rsidR="00BD1E5A" w:rsidRDefault="00BD1E5A"/>
    <w:p w14:paraId="68ABB537" w14:textId="21AF4423" w:rsidR="00BD1E5A" w:rsidRDefault="00F71A83">
      <w:r>
        <w:rPr>
          <w:noProof/>
        </w:rPr>
        <w:drawing>
          <wp:anchor distT="0" distB="0" distL="114300" distR="114300" simplePos="0" relativeHeight="251664384" behindDoc="0" locked="0" layoutInCell="1" allowOverlap="1" wp14:anchorId="648AC67F" wp14:editId="14654AEF">
            <wp:simplePos x="0" y="0"/>
            <wp:positionH relativeFrom="margin">
              <wp:posOffset>1905</wp:posOffset>
            </wp:positionH>
            <wp:positionV relativeFrom="paragraph">
              <wp:posOffset>154940</wp:posOffset>
            </wp:positionV>
            <wp:extent cx="3544570" cy="2562225"/>
            <wp:effectExtent l="0" t="0" r="0" b="9525"/>
            <wp:wrapNone/>
            <wp:docPr id="7" name="コンテンツ プレースホルダー 6" descr="グラフ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8A12AC2E-F8C7-4A22-80E4-DE251A02D82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コンテンツ プレースホルダー 6" descr="グラフ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8A12AC2E-F8C7-4A22-80E4-DE251A02D82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27"/>
                    <a:stretch/>
                  </pic:blipFill>
                  <pic:spPr bwMode="auto">
                    <a:xfrm>
                      <a:off x="0" y="0"/>
                      <a:ext cx="3544570" cy="2562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802023" w14:textId="6681EEB3" w:rsidR="00BD1E5A" w:rsidRDefault="00F71A8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A6D36DF" wp14:editId="36EBD691">
                <wp:simplePos x="0" y="0"/>
                <wp:positionH relativeFrom="margin">
                  <wp:posOffset>3582670</wp:posOffset>
                </wp:positionH>
                <wp:positionV relativeFrom="paragraph">
                  <wp:posOffset>50165</wp:posOffset>
                </wp:positionV>
                <wp:extent cx="2600325" cy="2257425"/>
                <wp:effectExtent l="0" t="0" r="9525" b="9525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D200C" w14:textId="76C0F469" w:rsidR="0037214A" w:rsidRDefault="0037214A" w:rsidP="00BC71F2">
                            <w:r>
                              <w:rPr>
                                <w:rFonts w:hint="eastAsia"/>
                              </w:rPr>
                              <w:t>【脳の</w:t>
                            </w:r>
                            <w:r>
                              <w:t>忘れるしくみ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14:paraId="69193FB9" w14:textId="00E9DD5A" w:rsidR="00BC71F2" w:rsidRPr="00842AFA" w:rsidRDefault="00A154C6" w:rsidP="00BC71F2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7214A">
                              <w:rPr>
                                <w:rFonts w:hint="eastAsia"/>
                              </w:rPr>
                              <w:t>左図は</w:t>
                            </w:r>
                            <w:r w:rsidR="0037214A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エビングハウスの</w:t>
                            </w:r>
                            <w:r>
                              <w:t>忘却</w:t>
                            </w:r>
                            <w:r>
                              <w:rPr>
                                <w:rFonts w:hint="eastAsia"/>
                              </w:rPr>
                              <w:t>曲線です</w:t>
                            </w:r>
                            <w:r>
                              <w:t>。</w:t>
                            </w:r>
                            <w:r>
                              <w:rPr>
                                <w:rFonts w:hint="eastAsia"/>
                              </w:rPr>
                              <w:t>脳は学習</w:t>
                            </w:r>
                            <w:r>
                              <w:t>し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t>１日後</w:t>
                            </w:r>
                            <w:r>
                              <w:rPr>
                                <w:rFonts w:hint="eastAsia"/>
                              </w:rPr>
                              <w:t>には約</w:t>
                            </w:r>
                            <w:r>
                              <w:t>４０％のことを忘れ、２日後には</w:t>
                            </w:r>
                            <w:r>
                              <w:rPr>
                                <w:rFonts w:hint="eastAsia"/>
                              </w:rPr>
                              <w:t>７０</w:t>
                            </w:r>
                            <w:r>
                              <w:t>％</w:t>
                            </w:r>
                            <w:r>
                              <w:rPr>
                                <w:rFonts w:hint="eastAsia"/>
                              </w:rPr>
                              <w:t>以上</w:t>
                            </w:r>
                            <w:r>
                              <w:t>のことを忘れます。復習</w:t>
                            </w:r>
                            <w:r>
                              <w:rPr>
                                <w:rFonts w:hint="eastAsia"/>
                              </w:rPr>
                              <w:t>しない場合には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下の</w:t>
                            </w:r>
                            <w:r>
                              <w:t>グラフのように、</w:t>
                            </w:r>
                            <w:r>
                              <w:rPr>
                                <w:rFonts w:hint="eastAsia"/>
                              </w:rPr>
                              <w:t>さらに忘れていきますが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上のグラフのように</w:t>
                            </w:r>
                            <w:r w:rsidRPr="000B3DAB">
                              <w:rPr>
                                <w:b/>
                              </w:rPr>
                              <w:t>繰り返し学習することによって、記憶に残り、定着に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繋がり忘れにくく</w:t>
                            </w:r>
                            <w:r w:rsidRPr="000B3DAB">
                              <w:rPr>
                                <w:b/>
                              </w:rPr>
                              <w:t>なります。</w:t>
                            </w:r>
                          </w:p>
                          <w:p w14:paraId="08AE8C9A" w14:textId="77777777" w:rsidR="00BC71F2" w:rsidRPr="00A154C6" w:rsidRDefault="00BC71F2" w:rsidP="00BC71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D36DF" id="_x0000_s1034" type="#_x0000_t202" style="position:absolute;left:0;text-align:left;margin-left:282.1pt;margin-top:3.95pt;width:204.75pt;height:177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" stroked="f">
                <v:textbox>
                  <w:txbxContent>
                    <w:p w14:paraId="2F3D200C" w14:textId="76C0F469" w:rsidR="0037214A" w:rsidRDefault="0037214A" w:rsidP="00BC71F2">
                      <w:r>
                        <w:rPr>
                          <w:rFonts w:hint="eastAsia"/>
                        </w:rPr>
                        <w:t>【脳の</w:t>
                      </w:r>
                      <w:r>
                        <w:t>忘れるしくみ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14:paraId="69193FB9" w14:textId="00E9DD5A" w:rsidR="00BC71F2" w:rsidRPr="00842AFA" w:rsidRDefault="00A154C6" w:rsidP="00BC71F2">
                      <w:r>
                        <w:rPr>
                          <w:rFonts w:hint="eastAsia"/>
                        </w:rPr>
                        <w:t xml:space="preserve">　</w:t>
                      </w:r>
                      <w:r w:rsidR="0037214A">
                        <w:rPr>
                          <w:rFonts w:hint="eastAsia"/>
                        </w:rPr>
                        <w:t>左図は</w:t>
                      </w:r>
                      <w:r w:rsidR="0037214A">
                        <w:t>、</w:t>
                      </w:r>
                      <w:r>
                        <w:rPr>
                          <w:rFonts w:hint="eastAsia"/>
                        </w:rPr>
                        <w:t>エビングハウスの</w:t>
                      </w:r>
                      <w:r>
                        <w:t>忘却</w:t>
                      </w:r>
                      <w:r>
                        <w:rPr>
                          <w:rFonts w:hint="eastAsia"/>
                        </w:rPr>
                        <w:t>曲線です</w:t>
                      </w:r>
                      <w:r>
                        <w:t>。</w:t>
                      </w:r>
                      <w:r>
                        <w:rPr>
                          <w:rFonts w:hint="eastAsia"/>
                        </w:rPr>
                        <w:t>脳は学習</w:t>
                      </w:r>
                      <w:r>
                        <w:t>し</w:t>
                      </w:r>
                      <w:r>
                        <w:rPr>
                          <w:rFonts w:hint="eastAsia"/>
                        </w:rPr>
                        <w:t>た</w:t>
                      </w:r>
                      <w:r>
                        <w:t>１日後</w:t>
                      </w:r>
                      <w:r>
                        <w:rPr>
                          <w:rFonts w:hint="eastAsia"/>
                        </w:rPr>
                        <w:t>には約</w:t>
                      </w:r>
                      <w:r>
                        <w:t>４０％のことを忘れ、２日後には</w:t>
                      </w:r>
                      <w:r>
                        <w:rPr>
                          <w:rFonts w:hint="eastAsia"/>
                        </w:rPr>
                        <w:t>７０</w:t>
                      </w:r>
                      <w:r>
                        <w:t>％</w:t>
                      </w:r>
                      <w:r>
                        <w:rPr>
                          <w:rFonts w:hint="eastAsia"/>
                        </w:rPr>
                        <w:t>以上</w:t>
                      </w:r>
                      <w:r>
                        <w:t>のことを忘れます。復習</w:t>
                      </w:r>
                      <w:r>
                        <w:rPr>
                          <w:rFonts w:hint="eastAsia"/>
                        </w:rPr>
                        <w:t>しない場合には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下の</w:t>
                      </w:r>
                      <w:r>
                        <w:t>グラフのように、</w:t>
                      </w:r>
                      <w:r>
                        <w:rPr>
                          <w:rFonts w:hint="eastAsia"/>
                        </w:rPr>
                        <w:t>さらに忘れていきますが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上のグラフのように</w:t>
                      </w:r>
                      <w:r w:rsidRPr="000B3DAB">
                        <w:rPr>
                          <w:b/>
                        </w:rPr>
                        <w:t>繰り返し学習することによって、記憶に残り、定着に</w:t>
                      </w:r>
                      <w:r w:rsidRPr="000B3DAB">
                        <w:rPr>
                          <w:rFonts w:hint="eastAsia"/>
                          <w:b/>
                        </w:rPr>
                        <w:t>繋がり忘れにくく</w:t>
                      </w:r>
                      <w:r w:rsidRPr="000B3DAB">
                        <w:rPr>
                          <w:b/>
                        </w:rPr>
                        <w:t>なります。</w:t>
                      </w:r>
                    </w:p>
                    <w:p w14:paraId="08AE8C9A" w14:textId="77777777" w:rsidR="00BC71F2" w:rsidRPr="00A154C6" w:rsidRDefault="00BC71F2" w:rsidP="00BC71F2"/>
                  </w:txbxContent>
                </v:textbox>
                <w10:wrap anchorx="margin"/>
              </v:shape>
            </w:pict>
          </mc:Fallback>
        </mc:AlternateContent>
      </w:r>
    </w:p>
    <w:p w14:paraId="31F4B0C0" w14:textId="7442477C" w:rsidR="00BD1E5A" w:rsidRDefault="00BD1E5A"/>
    <w:p w14:paraId="54F815C9" w14:textId="7F308787" w:rsidR="00E82A7E" w:rsidRDefault="00E82A7E"/>
    <w:p w14:paraId="263EAD40" w14:textId="3E225545" w:rsidR="00BD1E5A" w:rsidRDefault="00BD1E5A"/>
    <w:p w14:paraId="6060A6C6" w14:textId="5EB85C27" w:rsidR="00BD1E5A" w:rsidRDefault="00BD1E5A"/>
    <w:p w14:paraId="2B073004" w14:textId="4CE4E4AF" w:rsidR="00BD1E5A" w:rsidRDefault="00BD1E5A"/>
    <w:p w14:paraId="505EBCC0" w14:textId="4DF477BF" w:rsidR="00BD1E5A" w:rsidRDefault="00BD1E5A"/>
    <w:p w14:paraId="791D6E17" w14:textId="16A8DAFF" w:rsidR="00BD1E5A" w:rsidRDefault="00BD1E5A"/>
    <w:p w14:paraId="42C9A52F" w14:textId="4428D269" w:rsidR="00BD1E5A" w:rsidRDefault="00BD1E5A"/>
    <w:p w14:paraId="4D76D9EC" w14:textId="6E605519" w:rsidR="00BD1E5A" w:rsidRDefault="00BD1E5A"/>
    <w:p w14:paraId="1E02564C" w14:textId="10B01666" w:rsidR="00BD1E5A" w:rsidRDefault="00BD1E5A"/>
    <w:p w14:paraId="7BFAE2BA" w14:textId="1548FCB5" w:rsidR="00BD1E5A" w:rsidRDefault="00F71A83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C7B255E" wp14:editId="2D674804">
                <wp:simplePos x="0" y="0"/>
                <wp:positionH relativeFrom="margin">
                  <wp:align>left</wp:align>
                </wp:positionH>
                <wp:positionV relativeFrom="paragraph">
                  <wp:posOffset>-26035</wp:posOffset>
                </wp:positionV>
                <wp:extent cx="2419350" cy="2362200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36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D22FB" w14:textId="3F7A0049" w:rsidR="0037214A" w:rsidRDefault="0037214A" w:rsidP="0037214A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F71A83">
                              <w:rPr>
                                <w:rFonts w:hint="eastAsia"/>
                              </w:rPr>
                              <w:t>学習</w:t>
                            </w:r>
                            <w:r w:rsidR="00F71A83">
                              <w:t>達成</w:t>
                            </w:r>
                            <w:r w:rsidR="00F71A83">
                              <w:rPr>
                                <w:rFonts w:hint="eastAsia"/>
                              </w:rPr>
                              <w:t>率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14:paraId="62C4C18B" w14:textId="105A99CD" w:rsidR="0037214A" w:rsidRPr="000B3DAB" w:rsidRDefault="0037214A" w:rsidP="0037214A">
                            <w:r>
                              <w:rPr>
                                <w:rFonts w:hint="eastAsia"/>
                              </w:rPr>
                              <w:t>右図は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学習</w:t>
                            </w:r>
                            <w:r>
                              <w:t>達成率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ピラミッドの形で表したもので</w:t>
                            </w:r>
                            <w:r>
                              <w:rPr>
                                <w:rFonts w:hint="eastAsia"/>
                              </w:rPr>
                              <w:t>す</w:t>
                            </w:r>
                            <w:r>
                              <w:t>。上から下</w:t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t>見ていきます。授業を</w:t>
                            </w:r>
                            <w:r>
                              <w:rPr>
                                <w:rFonts w:hint="eastAsia"/>
                              </w:rPr>
                              <w:t>受け</w:t>
                            </w:r>
                            <w:r>
                              <w:t>るだけでは、学習達成度が５％ですが、</w:t>
                            </w:r>
                            <w:r w:rsidRPr="000B3DAB">
                              <w:rPr>
                                <w:b/>
                              </w:rPr>
                              <w:t>他の人に教えることができるようになると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学習</w:t>
                            </w:r>
                            <w:r w:rsidRPr="000B3DAB">
                              <w:rPr>
                                <w:b/>
                              </w:rPr>
                              <w:t>達成度が９０％</w:t>
                            </w:r>
                            <w:r>
                              <w:t>になると言われています。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学校で生徒同士話し合い</w:t>
                            </w:r>
                            <w:r w:rsidRPr="000B3DAB">
                              <w:rPr>
                                <w:b/>
                              </w:rPr>
                              <w:t>、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教え合う</w:t>
                            </w:r>
                            <w:r w:rsidRPr="000B3DAB">
                              <w:rPr>
                                <w:b/>
                              </w:rPr>
                              <w:t>活動を重要視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している</w:t>
                            </w:r>
                            <w:r w:rsidRPr="000B3DAB">
                              <w:rPr>
                                <w:b/>
                              </w:rPr>
                              <w:t>根底</w:t>
                            </w:r>
                            <w:r w:rsidRPr="000B3DAB">
                              <w:t>にあるものです。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B255E" id="_x0000_s1035" type="#_x0000_t202" style="position:absolute;left:0;text-align:left;margin-left:0;margin-top:-2.05pt;width:190.5pt;height:186pt;z-index:2516951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" stroked="f">
                <v:textbox>
                  <w:txbxContent>
                    <w:p w14:paraId="4F9D22FB" w14:textId="3F7A0049" w:rsidR="0037214A" w:rsidRDefault="0037214A" w:rsidP="0037214A">
                      <w:r>
                        <w:rPr>
                          <w:rFonts w:hint="eastAsia"/>
                        </w:rPr>
                        <w:t>【</w:t>
                      </w:r>
                      <w:r w:rsidR="00F71A83">
                        <w:rPr>
                          <w:rFonts w:hint="eastAsia"/>
                        </w:rPr>
                        <w:t>学習</w:t>
                      </w:r>
                      <w:r w:rsidR="00F71A83">
                        <w:t>達成</w:t>
                      </w:r>
                      <w:r w:rsidR="00F71A83">
                        <w:rPr>
                          <w:rFonts w:hint="eastAsia"/>
                        </w:rPr>
                        <w:t>率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14:paraId="62C4C18B" w14:textId="105A99CD" w:rsidR="0037214A" w:rsidRPr="000B3DAB" w:rsidRDefault="0037214A" w:rsidP="0037214A">
                      <w:r>
                        <w:rPr>
                          <w:rFonts w:hint="eastAsia"/>
                        </w:rPr>
                        <w:t>右図は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学習</w:t>
                      </w:r>
                      <w:r>
                        <w:t>達成率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ピラミッドの形で表したもので</w:t>
                      </w:r>
                      <w:r>
                        <w:rPr>
                          <w:rFonts w:hint="eastAsia"/>
                        </w:rPr>
                        <w:t>す</w:t>
                      </w:r>
                      <w:r>
                        <w:t>。上から下</w:t>
                      </w:r>
                      <w:r>
                        <w:rPr>
                          <w:rFonts w:hint="eastAsia"/>
                        </w:rPr>
                        <w:t>に</w:t>
                      </w:r>
                      <w:r>
                        <w:t>見ていきます。授業を</w:t>
                      </w:r>
                      <w:r>
                        <w:rPr>
                          <w:rFonts w:hint="eastAsia"/>
                        </w:rPr>
                        <w:t>受け</w:t>
                      </w:r>
                      <w:r>
                        <w:t>るだけでは、学習達成度が５％ですが、</w:t>
                      </w:r>
                      <w:r w:rsidRPr="000B3DAB">
                        <w:rPr>
                          <w:b/>
                        </w:rPr>
                        <w:t>他の人に教えることができるようになると</w:t>
                      </w:r>
                      <w:r w:rsidRPr="000B3DAB">
                        <w:rPr>
                          <w:rFonts w:hint="eastAsia"/>
                          <w:b/>
                        </w:rPr>
                        <w:t>学習</w:t>
                      </w:r>
                      <w:r w:rsidRPr="000B3DAB">
                        <w:rPr>
                          <w:b/>
                        </w:rPr>
                        <w:t>達成度が９０％</w:t>
                      </w:r>
                      <w:r>
                        <w:t>になると言われています。</w:t>
                      </w:r>
                      <w:r w:rsidRPr="000B3DAB">
                        <w:rPr>
                          <w:rFonts w:hint="eastAsia"/>
                          <w:b/>
                        </w:rPr>
                        <w:t>学校で生徒同士話し合い</w:t>
                      </w:r>
                      <w:r w:rsidRPr="000B3DAB">
                        <w:rPr>
                          <w:b/>
                        </w:rPr>
                        <w:t>、</w:t>
                      </w:r>
                      <w:r w:rsidRPr="000B3DAB">
                        <w:rPr>
                          <w:rFonts w:hint="eastAsia"/>
                          <w:b/>
                        </w:rPr>
                        <w:t>教え合う</w:t>
                      </w:r>
                      <w:r w:rsidRPr="000B3DAB">
                        <w:rPr>
                          <w:b/>
                        </w:rPr>
                        <w:t>活動を重要視</w:t>
                      </w:r>
                      <w:r w:rsidRPr="000B3DAB">
                        <w:rPr>
                          <w:rFonts w:hint="eastAsia"/>
                          <w:b/>
                        </w:rPr>
                        <w:t>している</w:t>
                      </w:r>
                      <w:r w:rsidRPr="000B3DAB">
                        <w:rPr>
                          <w:b/>
                        </w:rPr>
                        <w:t>根底</w:t>
                      </w:r>
                      <w:r w:rsidRPr="000B3DAB">
                        <w:t>にあるものです。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A9619AF" wp14:editId="646211DC">
            <wp:simplePos x="0" y="0"/>
            <wp:positionH relativeFrom="margin">
              <wp:posOffset>2458720</wp:posOffset>
            </wp:positionH>
            <wp:positionV relativeFrom="paragraph">
              <wp:posOffset>-6985</wp:posOffset>
            </wp:positionV>
            <wp:extent cx="3748405" cy="2199640"/>
            <wp:effectExtent l="0" t="0" r="444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00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06"/>
                    <a:stretch/>
                  </pic:blipFill>
                  <pic:spPr bwMode="auto">
                    <a:xfrm>
                      <a:off x="0" y="0"/>
                      <a:ext cx="3748405" cy="2199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7B6C0E7" w14:textId="5001A763" w:rsidR="00BD1E5A" w:rsidRDefault="00BD1E5A"/>
    <w:p w14:paraId="713AC00D" w14:textId="605D81F7" w:rsidR="00BD1E5A" w:rsidRDefault="00BD1E5A"/>
    <w:p w14:paraId="2CEF90EB" w14:textId="36102424" w:rsidR="00BD1E5A" w:rsidRDefault="00BD1E5A"/>
    <w:p w14:paraId="2FBED13A" w14:textId="769E02CC" w:rsidR="00BD1E5A" w:rsidRDefault="00BD1E5A"/>
    <w:p w14:paraId="6EA40E13" w14:textId="6D3D3EEB" w:rsidR="00BD1E5A" w:rsidRDefault="00BD1E5A"/>
    <w:p w14:paraId="3892778A" w14:textId="52236417" w:rsidR="00BD1E5A" w:rsidRDefault="00BD1E5A"/>
    <w:p w14:paraId="46197E12" w14:textId="60EC65CE" w:rsidR="00BD1E5A" w:rsidRDefault="00BD1E5A"/>
    <w:p w14:paraId="1A45DF6D" w14:textId="1DC64591" w:rsidR="00BD1E5A" w:rsidRDefault="00BD1E5A"/>
    <w:p w14:paraId="5B7F65ED" w14:textId="620F82C5" w:rsidR="00BD1E5A" w:rsidRDefault="00BD1E5A"/>
    <w:p w14:paraId="6BBFE0FC" w14:textId="7B00A96E" w:rsidR="00BD1E5A" w:rsidRDefault="00383D0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6030F6D" wp14:editId="4B9A8AA2">
                <wp:simplePos x="0" y="0"/>
                <wp:positionH relativeFrom="margin">
                  <wp:posOffset>1270</wp:posOffset>
                </wp:positionH>
                <wp:positionV relativeFrom="paragraph">
                  <wp:posOffset>145415</wp:posOffset>
                </wp:positionV>
                <wp:extent cx="6162675" cy="2190750"/>
                <wp:effectExtent l="0" t="0" r="9525" b="0"/>
                <wp:wrapNone/>
                <wp:docPr id="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C27C1" w14:textId="4EF50018" w:rsidR="00F71A83" w:rsidRDefault="00F71A83" w:rsidP="00F71A83">
                            <w:r>
                              <w:rPr>
                                <w:rFonts w:hint="eastAsia"/>
                              </w:rPr>
                              <w:t>【発展的・探求的にしていくために】</w:t>
                            </w:r>
                          </w:p>
                          <w:p w14:paraId="28117183" w14:textId="06992485" w:rsidR="00F71A83" w:rsidRDefault="00F71A83" w:rsidP="00F71A83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知識</w:t>
                            </w:r>
                            <w:r w:rsidRPr="000B3DAB">
                              <w:rPr>
                                <w:b/>
                              </w:rPr>
                              <w:t>・技能を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身に付けたら</w:t>
                            </w:r>
                            <w:r w:rsidRPr="000B3DAB">
                              <w:rPr>
                                <w:b/>
                              </w:rPr>
                              <w:t>、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発展的</w:t>
                            </w:r>
                            <w:r w:rsidRPr="000B3DAB">
                              <w:rPr>
                                <w:b/>
                              </w:rPr>
                              <w:t>・探求的</w:t>
                            </w:r>
                            <w:r w:rsidRPr="000B3DAB">
                              <w:rPr>
                                <w:rFonts w:hint="eastAsia"/>
                                <w:b/>
                              </w:rPr>
                              <w:t>に</w:t>
                            </w:r>
                            <w:r w:rsidRPr="000B3DAB">
                              <w:rPr>
                                <w:b/>
                              </w:rPr>
                              <w:t>していくためにアウトプットをしていく</w:t>
                            </w:r>
                            <w:r>
                              <w:t>ことが</w:t>
                            </w:r>
                            <w:r>
                              <w:rPr>
                                <w:rFonts w:hint="eastAsia"/>
                              </w:rPr>
                              <w:t>大切です</w:t>
                            </w:r>
                            <w:r>
                              <w:t>。</w:t>
                            </w:r>
                            <w:r>
                              <w:rPr>
                                <w:rFonts w:hint="eastAsia"/>
                              </w:rPr>
                              <w:t>得た知識を</w:t>
                            </w:r>
                            <w:r w:rsidR="00C23922">
                              <w:rPr>
                                <w:rFonts w:hint="eastAsia"/>
                              </w:rPr>
                              <w:t>応用し</w:t>
                            </w:r>
                            <w:r w:rsidR="00C23922">
                              <w:t>生かす</w:t>
                            </w:r>
                            <w:r w:rsidR="00C23922">
                              <w:rPr>
                                <w:rFonts w:hint="eastAsia"/>
                              </w:rPr>
                              <w:t>。</w:t>
                            </w:r>
                            <w:r w:rsidR="00C23922">
                              <w:t>それを</w:t>
                            </w:r>
                            <w:r w:rsidR="00C23922">
                              <w:rPr>
                                <w:rFonts w:hint="eastAsia"/>
                              </w:rPr>
                              <w:t>、単発</w:t>
                            </w:r>
                            <w:r w:rsidR="000B3DAB">
                              <w:rPr>
                                <w:rFonts w:hint="eastAsia"/>
                              </w:rPr>
                              <w:t>では</w:t>
                            </w:r>
                            <w:r w:rsidR="00C23922">
                              <w:t>なく、</w:t>
                            </w:r>
                            <w:r w:rsidR="00C23922">
                              <w:rPr>
                                <w:rFonts w:hint="eastAsia"/>
                              </w:rPr>
                              <w:t>複数回</w:t>
                            </w:r>
                            <w:r w:rsidR="00C23922">
                              <w:t>積み重ねサイクルとして</w:t>
                            </w:r>
                            <w:r w:rsidR="00C23922">
                              <w:rPr>
                                <w:rFonts w:hint="eastAsia"/>
                              </w:rPr>
                              <w:t>回していくことが</w:t>
                            </w:r>
                            <w:r w:rsidR="00C23922">
                              <w:t>、子どもたちの</w:t>
                            </w:r>
                            <w:r w:rsidR="00C23922">
                              <w:rPr>
                                <w:rFonts w:hint="eastAsia"/>
                              </w:rPr>
                              <w:t>「なぜ」「どうして」が磨かれ、</w:t>
                            </w:r>
                            <w:r w:rsidR="00C23922">
                              <w:t>物事を</w:t>
                            </w:r>
                            <w:r w:rsidR="00C23922">
                              <w:rPr>
                                <w:rFonts w:hint="eastAsia"/>
                              </w:rPr>
                              <w:t>見る</w:t>
                            </w:r>
                            <w:r w:rsidR="00C23922">
                              <w:t>視点が変わってい</w:t>
                            </w:r>
                            <w:r w:rsidR="00383D03">
                              <w:rPr>
                                <w:rFonts w:hint="eastAsia"/>
                              </w:rPr>
                              <w:t>く</w:t>
                            </w:r>
                            <w:r w:rsidR="00383D03">
                              <w:t>ことになり</w:t>
                            </w:r>
                            <w:r w:rsidR="00383D03">
                              <w:rPr>
                                <w:rFonts w:hint="eastAsia"/>
                              </w:rPr>
                              <w:t>、</w:t>
                            </w:r>
                            <w:r w:rsidR="00C23922" w:rsidRPr="000B3DAB">
                              <w:rPr>
                                <w:rFonts w:hint="eastAsia"/>
                                <w:b/>
                              </w:rPr>
                              <w:t>日頃から</w:t>
                            </w:r>
                            <w:r w:rsidR="00C23922" w:rsidRPr="000B3DAB">
                              <w:rPr>
                                <w:b/>
                              </w:rPr>
                              <w:t>、発展的・探求的に考えるようになっていきます。</w:t>
                            </w:r>
                          </w:p>
                          <w:p w14:paraId="669497EA" w14:textId="26439866" w:rsidR="00C23922" w:rsidRPr="00C23922" w:rsidRDefault="00C23922" w:rsidP="00F71A83">
                            <w:r>
                              <w:rPr>
                                <w:rFonts w:hint="eastAsia"/>
                              </w:rPr>
                              <w:t xml:space="preserve">　本校でも</w:t>
                            </w:r>
                            <w:r>
                              <w:t>、知識・技能を発展的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探求的にしていくために、</w:t>
                            </w:r>
                            <w:r w:rsidR="00A56D7A">
                              <w:rPr>
                                <w:rFonts w:hint="eastAsia"/>
                              </w:rPr>
                              <w:t>授業の</w:t>
                            </w:r>
                            <w:r>
                              <w:rPr>
                                <w:rFonts w:hint="eastAsia"/>
                              </w:rPr>
                              <w:t>改善に</w:t>
                            </w:r>
                            <w:r>
                              <w:t>努めてい</w:t>
                            </w:r>
                            <w:r w:rsidR="00383D03">
                              <w:rPr>
                                <w:rFonts w:hint="eastAsia"/>
                              </w:rPr>
                              <w:t>るところです</w:t>
                            </w:r>
                            <w:r w:rsidR="00383D03">
                              <w:t>。</w:t>
                            </w:r>
                            <w:r w:rsidR="00383D03">
                              <w:rPr>
                                <w:rFonts w:hint="eastAsia"/>
                              </w:rPr>
                              <w:t>ご家庭に</w:t>
                            </w:r>
                            <w:r w:rsidR="00383D03">
                              <w:t>ご協力をお願いしたい</w:t>
                            </w:r>
                            <w:r w:rsidR="00383D03">
                              <w:rPr>
                                <w:rFonts w:hint="eastAsia"/>
                              </w:rPr>
                              <w:t>ことが</w:t>
                            </w:r>
                            <w:r w:rsidR="00383D03">
                              <w:t>あります。</w:t>
                            </w:r>
                            <w:r w:rsidR="00383D03">
                              <w:rPr>
                                <w:rFonts w:hint="eastAsia"/>
                              </w:rPr>
                              <w:t>ぜひ</w:t>
                            </w:r>
                            <w:r w:rsidR="00383D03">
                              <w:t>、</w:t>
                            </w:r>
                            <w:r w:rsidR="00383D03" w:rsidRPr="000B3DAB">
                              <w:rPr>
                                <w:b/>
                              </w:rPr>
                              <w:t>ご家庭</w:t>
                            </w:r>
                            <w:r w:rsidR="00383D03" w:rsidRPr="000B3DAB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383D03" w:rsidRPr="000B3DAB">
                              <w:rPr>
                                <w:b/>
                              </w:rPr>
                              <w:t>話題で授業の</w:t>
                            </w:r>
                            <w:r w:rsidR="00383D03" w:rsidRPr="000B3DAB">
                              <w:rPr>
                                <w:rFonts w:hint="eastAsia"/>
                                <w:b/>
                              </w:rPr>
                              <w:t>学習</w:t>
                            </w:r>
                            <w:r w:rsidR="00383D03" w:rsidRPr="000B3DAB">
                              <w:rPr>
                                <w:b/>
                              </w:rPr>
                              <w:t>内容の話をしてください。</w:t>
                            </w:r>
                            <w:r w:rsidR="00383D03" w:rsidRPr="000B3DAB">
                              <w:rPr>
                                <w:rFonts w:hint="eastAsia"/>
                                <w:b/>
                              </w:rPr>
                              <w:t>それが</w:t>
                            </w:r>
                            <w:r w:rsidR="00383D03" w:rsidRPr="000B3DAB">
                              <w:rPr>
                                <w:b/>
                              </w:rPr>
                              <w:t>、</w:t>
                            </w:r>
                            <w:r w:rsidR="00383D03" w:rsidRPr="000B3DAB">
                              <w:rPr>
                                <w:rFonts w:hint="eastAsia"/>
                                <w:b/>
                              </w:rPr>
                              <w:t>お子様の</w:t>
                            </w:r>
                            <w:r w:rsidR="00383D03" w:rsidRPr="000B3DAB">
                              <w:rPr>
                                <w:b/>
                              </w:rPr>
                              <w:t>アウトプットに繋がり</w:t>
                            </w:r>
                            <w:r w:rsidR="00383D03" w:rsidRPr="000B3DAB">
                              <w:rPr>
                                <w:rFonts w:hint="eastAsia"/>
                                <w:b/>
                              </w:rPr>
                              <w:t>ます</w:t>
                            </w:r>
                            <w:r w:rsidR="00383D03" w:rsidRPr="000B3DAB">
                              <w:rPr>
                                <w:b/>
                              </w:rPr>
                              <w:t>。</w:t>
                            </w:r>
                            <w:r w:rsidR="00383D03">
                              <w:t>思春期</w:t>
                            </w:r>
                            <w:r w:rsidR="00383D03">
                              <w:rPr>
                                <w:rFonts w:hint="eastAsia"/>
                              </w:rPr>
                              <w:t>とも</w:t>
                            </w:r>
                            <w:r w:rsidR="00383D03">
                              <w:t>重なりますが、</w:t>
                            </w:r>
                            <w:r w:rsidR="00383D03">
                              <w:rPr>
                                <w:rFonts w:hint="eastAsia"/>
                              </w:rPr>
                              <w:t>何かの</w:t>
                            </w:r>
                            <w:r w:rsidR="00383D03">
                              <w:t>機会に話題に出して頂けたら幸いです</w:t>
                            </w:r>
                            <w:r w:rsidR="00383D03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30F6D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.1pt;margin-top:11.45pt;width:485.25pt;height:17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" stroked="f">
                <v:textbox>
                  <w:txbxContent>
                    <w:p w14:paraId="1DBC27C1" w14:textId="4EF50018" w:rsidR="00F71A83" w:rsidRDefault="00F71A83" w:rsidP="00F71A83">
                      <w:r>
                        <w:rPr>
                          <w:rFonts w:hint="eastAsia"/>
                        </w:rPr>
                        <w:t>【発展的・探求的にしていくために】</w:t>
                      </w:r>
                    </w:p>
                    <w:p w14:paraId="28117183" w14:textId="06992485" w:rsidR="00F71A83" w:rsidRDefault="00F71A83" w:rsidP="00F71A83"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0B3DAB">
                        <w:rPr>
                          <w:rFonts w:hint="eastAsia"/>
                          <w:b/>
                        </w:rPr>
                        <w:t>知識</w:t>
                      </w:r>
                      <w:r w:rsidRPr="000B3DAB">
                        <w:rPr>
                          <w:b/>
                        </w:rPr>
                        <w:t>・技能を</w:t>
                      </w:r>
                      <w:r w:rsidRPr="000B3DAB">
                        <w:rPr>
                          <w:rFonts w:hint="eastAsia"/>
                          <w:b/>
                        </w:rPr>
                        <w:t>身に付けたら</w:t>
                      </w:r>
                      <w:r w:rsidRPr="000B3DAB">
                        <w:rPr>
                          <w:b/>
                        </w:rPr>
                        <w:t>、</w:t>
                      </w:r>
                      <w:r w:rsidRPr="000B3DAB">
                        <w:rPr>
                          <w:rFonts w:hint="eastAsia"/>
                          <w:b/>
                        </w:rPr>
                        <w:t>発展的</w:t>
                      </w:r>
                      <w:r w:rsidRPr="000B3DAB">
                        <w:rPr>
                          <w:b/>
                        </w:rPr>
                        <w:t>・探求的</w:t>
                      </w:r>
                      <w:r w:rsidRPr="000B3DAB">
                        <w:rPr>
                          <w:rFonts w:hint="eastAsia"/>
                          <w:b/>
                        </w:rPr>
                        <w:t>に</w:t>
                      </w:r>
                      <w:r w:rsidRPr="000B3DAB">
                        <w:rPr>
                          <w:b/>
                        </w:rPr>
                        <w:t>していくためにアウトプットをしていく</w:t>
                      </w:r>
                      <w:r>
                        <w:t>ことが</w:t>
                      </w:r>
                      <w:r>
                        <w:rPr>
                          <w:rFonts w:hint="eastAsia"/>
                        </w:rPr>
                        <w:t>大切です</w:t>
                      </w:r>
                      <w:r>
                        <w:t>。</w:t>
                      </w:r>
                      <w:r>
                        <w:rPr>
                          <w:rFonts w:hint="eastAsia"/>
                        </w:rPr>
                        <w:t>得た知識を</w:t>
                      </w:r>
                      <w:r w:rsidR="00C23922">
                        <w:rPr>
                          <w:rFonts w:hint="eastAsia"/>
                        </w:rPr>
                        <w:t>応用し</w:t>
                      </w:r>
                      <w:r w:rsidR="00C23922">
                        <w:t>生かす</w:t>
                      </w:r>
                      <w:r w:rsidR="00C23922">
                        <w:rPr>
                          <w:rFonts w:hint="eastAsia"/>
                        </w:rPr>
                        <w:t>。</w:t>
                      </w:r>
                      <w:r w:rsidR="00C23922">
                        <w:t>それを</w:t>
                      </w:r>
                      <w:r w:rsidR="00C23922">
                        <w:rPr>
                          <w:rFonts w:hint="eastAsia"/>
                        </w:rPr>
                        <w:t>、単発</w:t>
                      </w:r>
                      <w:r w:rsidR="000B3DAB">
                        <w:rPr>
                          <w:rFonts w:hint="eastAsia"/>
                        </w:rPr>
                        <w:t>では</w:t>
                      </w:r>
                      <w:r w:rsidR="00C23922">
                        <w:t>なく、</w:t>
                      </w:r>
                      <w:r w:rsidR="00C23922">
                        <w:rPr>
                          <w:rFonts w:hint="eastAsia"/>
                        </w:rPr>
                        <w:t>複数回</w:t>
                      </w:r>
                      <w:r w:rsidR="00C23922">
                        <w:t>積み重ねサイクルとして</w:t>
                      </w:r>
                      <w:r w:rsidR="00C23922">
                        <w:rPr>
                          <w:rFonts w:hint="eastAsia"/>
                        </w:rPr>
                        <w:t>回していくことが</w:t>
                      </w:r>
                      <w:r w:rsidR="00C23922">
                        <w:t>、子どもたちの</w:t>
                      </w:r>
                      <w:r w:rsidR="00C23922">
                        <w:rPr>
                          <w:rFonts w:hint="eastAsia"/>
                        </w:rPr>
                        <w:t>「なぜ」「どうして」が磨かれ、</w:t>
                      </w:r>
                      <w:r w:rsidR="00C23922">
                        <w:t>物事を</w:t>
                      </w:r>
                      <w:r w:rsidR="00C23922">
                        <w:rPr>
                          <w:rFonts w:hint="eastAsia"/>
                        </w:rPr>
                        <w:t>見る</w:t>
                      </w:r>
                      <w:r w:rsidR="00C23922">
                        <w:t>視点が変わってい</w:t>
                      </w:r>
                      <w:r w:rsidR="00383D03">
                        <w:rPr>
                          <w:rFonts w:hint="eastAsia"/>
                        </w:rPr>
                        <w:t>く</w:t>
                      </w:r>
                      <w:r w:rsidR="00383D03">
                        <w:t>ことになり</w:t>
                      </w:r>
                      <w:r w:rsidR="00383D03">
                        <w:rPr>
                          <w:rFonts w:hint="eastAsia"/>
                        </w:rPr>
                        <w:t>、</w:t>
                      </w:r>
                      <w:r w:rsidR="00C23922" w:rsidRPr="000B3DAB">
                        <w:rPr>
                          <w:rFonts w:hint="eastAsia"/>
                          <w:b/>
                        </w:rPr>
                        <w:t>日頃から</w:t>
                      </w:r>
                      <w:r w:rsidR="00C23922" w:rsidRPr="000B3DAB">
                        <w:rPr>
                          <w:b/>
                        </w:rPr>
                        <w:t>、発展的・探求的に考えるようになっていきます。</w:t>
                      </w:r>
                    </w:p>
                    <w:p w14:paraId="669497EA" w14:textId="26439866" w:rsidR="00C23922" w:rsidRPr="00C23922" w:rsidRDefault="00C23922" w:rsidP="00F71A83">
                      <w:r>
                        <w:rPr>
                          <w:rFonts w:hint="eastAsia"/>
                        </w:rPr>
                        <w:t xml:space="preserve">　本校でも</w:t>
                      </w:r>
                      <w:r>
                        <w:t>、知識・技能を発展的</w:t>
                      </w:r>
                      <w:r>
                        <w:rPr>
                          <w:rFonts w:hint="eastAsia"/>
                        </w:rPr>
                        <w:t>・</w:t>
                      </w:r>
                      <w:r>
                        <w:t>探求的にしていくために、</w:t>
                      </w:r>
                      <w:r w:rsidR="00A56D7A">
                        <w:rPr>
                          <w:rFonts w:hint="eastAsia"/>
                        </w:rPr>
                        <w:t>授業の</w:t>
                      </w:r>
                      <w:r>
                        <w:rPr>
                          <w:rFonts w:hint="eastAsia"/>
                        </w:rPr>
                        <w:t>改善に</w:t>
                      </w:r>
                      <w:r>
                        <w:t>努めてい</w:t>
                      </w:r>
                      <w:r w:rsidR="00383D03">
                        <w:rPr>
                          <w:rFonts w:hint="eastAsia"/>
                        </w:rPr>
                        <w:t>るところです</w:t>
                      </w:r>
                      <w:r w:rsidR="00383D03">
                        <w:t>。</w:t>
                      </w:r>
                      <w:r w:rsidR="00383D03">
                        <w:rPr>
                          <w:rFonts w:hint="eastAsia"/>
                        </w:rPr>
                        <w:t>ご家庭に</w:t>
                      </w:r>
                      <w:r w:rsidR="00383D03">
                        <w:t>ご協力をお願いしたい</w:t>
                      </w:r>
                      <w:r w:rsidR="00383D03">
                        <w:rPr>
                          <w:rFonts w:hint="eastAsia"/>
                        </w:rPr>
                        <w:t>ことが</w:t>
                      </w:r>
                      <w:r w:rsidR="00383D03">
                        <w:t>あります。</w:t>
                      </w:r>
                      <w:r w:rsidR="00383D03">
                        <w:rPr>
                          <w:rFonts w:hint="eastAsia"/>
                        </w:rPr>
                        <w:t>ぜひ</w:t>
                      </w:r>
                      <w:r w:rsidR="00383D03">
                        <w:t>、</w:t>
                      </w:r>
                      <w:r w:rsidR="00383D03" w:rsidRPr="000B3DAB">
                        <w:rPr>
                          <w:b/>
                        </w:rPr>
                        <w:t>ご家庭</w:t>
                      </w:r>
                      <w:r w:rsidR="00383D03" w:rsidRPr="000B3DAB">
                        <w:rPr>
                          <w:rFonts w:hint="eastAsia"/>
                          <w:b/>
                        </w:rPr>
                        <w:t>の</w:t>
                      </w:r>
                      <w:r w:rsidR="00383D03" w:rsidRPr="000B3DAB">
                        <w:rPr>
                          <w:b/>
                        </w:rPr>
                        <w:t>話題で授業の</w:t>
                      </w:r>
                      <w:r w:rsidR="00383D03" w:rsidRPr="000B3DAB">
                        <w:rPr>
                          <w:rFonts w:hint="eastAsia"/>
                          <w:b/>
                        </w:rPr>
                        <w:t>学習</w:t>
                      </w:r>
                      <w:r w:rsidR="00383D03" w:rsidRPr="000B3DAB">
                        <w:rPr>
                          <w:b/>
                        </w:rPr>
                        <w:t>内容の話をしてください。</w:t>
                      </w:r>
                      <w:r w:rsidR="00383D03" w:rsidRPr="000B3DAB">
                        <w:rPr>
                          <w:rFonts w:hint="eastAsia"/>
                          <w:b/>
                        </w:rPr>
                        <w:t>それが</w:t>
                      </w:r>
                      <w:r w:rsidR="00383D03" w:rsidRPr="000B3DAB">
                        <w:rPr>
                          <w:b/>
                        </w:rPr>
                        <w:t>、</w:t>
                      </w:r>
                      <w:r w:rsidR="00383D03" w:rsidRPr="000B3DAB">
                        <w:rPr>
                          <w:rFonts w:hint="eastAsia"/>
                          <w:b/>
                        </w:rPr>
                        <w:t>お子様の</w:t>
                      </w:r>
                      <w:r w:rsidR="00383D03" w:rsidRPr="000B3DAB">
                        <w:rPr>
                          <w:b/>
                        </w:rPr>
                        <w:t>アウトプットに繋がり</w:t>
                      </w:r>
                      <w:r w:rsidR="00383D03" w:rsidRPr="000B3DAB">
                        <w:rPr>
                          <w:rFonts w:hint="eastAsia"/>
                          <w:b/>
                        </w:rPr>
                        <w:t>ます</w:t>
                      </w:r>
                      <w:r w:rsidR="00383D03" w:rsidRPr="000B3DAB">
                        <w:rPr>
                          <w:b/>
                        </w:rPr>
                        <w:t>。</w:t>
                      </w:r>
                      <w:r w:rsidR="00383D03">
                        <w:t>思春期</w:t>
                      </w:r>
                      <w:r w:rsidR="00383D03">
                        <w:rPr>
                          <w:rFonts w:hint="eastAsia"/>
                        </w:rPr>
                        <w:t>とも</w:t>
                      </w:r>
                      <w:r w:rsidR="00383D03">
                        <w:t>重なりますが、</w:t>
                      </w:r>
                      <w:r w:rsidR="00383D03">
                        <w:rPr>
                          <w:rFonts w:hint="eastAsia"/>
                        </w:rPr>
                        <w:t>何かの</w:t>
                      </w:r>
                      <w:r w:rsidR="00383D03">
                        <w:t>機会に話題に出して頂けたら幸いです</w:t>
                      </w:r>
                      <w:r w:rsidR="00383D03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066895" w14:textId="6DAC031F" w:rsidR="00BD1E5A" w:rsidRDefault="00BD1E5A"/>
    <w:p w14:paraId="4A608054" w14:textId="54296F03" w:rsidR="00BD1E5A" w:rsidRDefault="00BD1E5A"/>
    <w:p w14:paraId="6147A1AE" w14:textId="63AD0653" w:rsidR="00BD1E5A" w:rsidRDefault="00BD1E5A"/>
    <w:p w14:paraId="2688CC33" w14:textId="477D332B" w:rsidR="00BD1E5A" w:rsidRDefault="00BD1E5A"/>
    <w:p w14:paraId="6E3F7119" w14:textId="12E2B25D" w:rsidR="00BD1E5A" w:rsidRDefault="00BD1E5A">
      <w:bookmarkStart w:id="0" w:name="_GoBack"/>
      <w:bookmarkEnd w:id="0"/>
    </w:p>
    <w:p w14:paraId="1DE14B04" w14:textId="7551E299" w:rsidR="00BD1E5A" w:rsidRDefault="00BD1E5A"/>
    <w:p w14:paraId="298144C3" w14:textId="6FABDEF5" w:rsidR="00BD1E5A" w:rsidRDefault="00BD1E5A"/>
    <w:p w14:paraId="76611A53" w14:textId="429AF373" w:rsidR="00BD1E5A" w:rsidRDefault="00BD1E5A"/>
    <w:p w14:paraId="40FA7F28" w14:textId="13D91CF1" w:rsidR="00BD1E5A" w:rsidRDefault="00BD1E5A"/>
    <w:p w14:paraId="7054F5A0" w14:textId="43816EC6" w:rsidR="00BD1E5A" w:rsidRDefault="00383D03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1C163C" wp14:editId="34C2228F">
                <wp:simplePos x="0" y="0"/>
                <wp:positionH relativeFrom="margin">
                  <wp:align>right</wp:align>
                </wp:positionH>
                <wp:positionV relativeFrom="paragraph">
                  <wp:posOffset>269241</wp:posOffset>
                </wp:positionV>
                <wp:extent cx="6257925" cy="4495800"/>
                <wp:effectExtent l="19050" t="19050" r="28575" b="19050"/>
                <wp:wrapNone/>
                <wp:docPr id="33" name="角丸四角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4495800"/>
                        </a:xfrm>
                        <a:prstGeom prst="roundRect">
                          <a:avLst/>
                        </a:prstGeom>
                        <a:ln w="28575">
                          <a:prstDash val="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A3D6C8" id="角丸四角形 33" o:spid="_x0000_s1026" style="position:absolute;left:0;text-align:left;margin-left:441.55pt;margin-top:21.2pt;width:492.75pt;height:354pt;z-index:25169715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" fillcolor="white [3201]" strokecolor="black [3200]" strokeweight="2.25pt">
                <v:stroke dashstyle="dashDot" joinstyle="miter"/>
                <w10:wrap anchorx="margin"/>
              </v:roundrect>
            </w:pict>
          </mc:Fallback>
        </mc:AlternateContent>
      </w:r>
    </w:p>
    <w:p w14:paraId="27262622" w14:textId="5336858C" w:rsidR="00BD1E5A" w:rsidRDefault="00C8382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DCA6BEE" wp14:editId="7489E7D4">
                <wp:simplePos x="0" y="0"/>
                <wp:positionH relativeFrom="margin">
                  <wp:posOffset>68580</wp:posOffset>
                </wp:positionH>
                <wp:positionV relativeFrom="paragraph">
                  <wp:posOffset>192405</wp:posOffset>
                </wp:positionV>
                <wp:extent cx="5953125" cy="4276725"/>
                <wp:effectExtent l="0" t="0" r="0" b="0"/>
                <wp:wrapNone/>
                <wp:docPr id="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427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591FF" w14:textId="16EFDBB7" w:rsidR="00383D03" w:rsidRDefault="00383D03" w:rsidP="00383D03">
                            <w:r>
                              <w:rPr>
                                <w:rFonts w:hint="eastAsia"/>
                              </w:rPr>
                              <w:t>【保護者</w:t>
                            </w:r>
                            <w:r>
                              <w:t>の方に</w:t>
                            </w:r>
                            <w:r w:rsidR="00C83821">
                              <w:rPr>
                                <w:rFonts w:hint="eastAsia"/>
                              </w:rPr>
                              <w:t>ご協力</w:t>
                            </w:r>
                            <w:r w:rsidR="00C83821">
                              <w:t>のお願い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14:paraId="264E2C9D" w14:textId="4B5EA2DC" w:rsidR="00E9504E" w:rsidRDefault="00E9504E" w:rsidP="00E9504E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新学期</w:t>
                            </w:r>
                            <w:r>
                              <w:t>に入りました。</w:t>
                            </w:r>
                            <w:r>
                              <w:rPr>
                                <w:rFonts w:hint="eastAsia"/>
                              </w:rPr>
                              <w:t>お子様の筆箱の</w:t>
                            </w:r>
                            <w:r>
                              <w:t>中を</w:t>
                            </w:r>
                            <w:r>
                              <w:rPr>
                                <w:rFonts w:hint="eastAsia"/>
                              </w:rPr>
                              <w:t>ご確認</w:t>
                            </w:r>
                            <w:r>
                              <w:t>ください。</w:t>
                            </w:r>
                          </w:p>
                          <w:p w14:paraId="3BB97A08" w14:textId="6887459F" w:rsidR="00383D03" w:rsidRDefault="000B3DAB" w:rsidP="00383D0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 w:rsidR="00383D03">
                              <w:t xml:space="preserve">　</w:t>
                            </w:r>
                            <w:r w:rsidR="00383D03">
                              <w:rPr>
                                <w:rFonts w:hint="eastAsia"/>
                              </w:rPr>
                              <w:t>筆箱</w:t>
                            </w:r>
                            <w:r w:rsidR="00383D03">
                              <w:t>の中</w:t>
                            </w:r>
                            <w:r w:rsidR="00383D03">
                              <w:rPr>
                                <w:rFonts w:hint="eastAsia"/>
                              </w:rPr>
                              <w:t>の</w:t>
                            </w:r>
                            <w:r w:rsidR="00383D03">
                              <w:t>確認をお願いします。</w:t>
                            </w:r>
                          </w:p>
                          <w:p w14:paraId="698C4F7B" w14:textId="59D83B0A" w:rsidR="003020DD" w:rsidRDefault="003020DD" w:rsidP="003020DD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◆シャーペン</w:t>
                            </w:r>
                          </w:p>
                          <w:p w14:paraId="03FF7C39" w14:textId="77777777" w:rsidR="003020DD" w:rsidRDefault="00383D03" w:rsidP="00E9504E">
                            <w:pPr>
                              <w:ind w:leftChars="200" w:left="420" w:firstLineChars="100" w:firstLine="210"/>
                            </w:pPr>
                            <w:r>
                              <w:t>特別支援教育の視点から、</w:t>
                            </w:r>
                            <w:r w:rsidR="003020DD" w:rsidRPr="00C83821">
                              <w:rPr>
                                <w:rFonts w:hint="eastAsia"/>
                                <w:u w:val="single"/>
                              </w:rPr>
                              <w:t>シャーペンは</w:t>
                            </w:r>
                            <w:r w:rsidR="003020DD" w:rsidRPr="00C83821">
                              <w:rPr>
                                <w:u w:val="single"/>
                              </w:rPr>
                              <w:t>キーホルダーが</w:t>
                            </w:r>
                            <w:r w:rsidR="003020DD" w:rsidRPr="00C83821">
                              <w:rPr>
                                <w:rFonts w:hint="eastAsia"/>
                                <w:u w:val="single"/>
                              </w:rPr>
                              <w:t>付いていないもの</w:t>
                            </w:r>
                            <w:r w:rsidR="003020DD">
                              <w:t>を</w:t>
                            </w:r>
                            <w:r w:rsidR="003020DD">
                              <w:rPr>
                                <w:rFonts w:hint="eastAsia"/>
                              </w:rPr>
                              <w:t>推奨して</w:t>
                            </w:r>
                            <w:r w:rsidR="003020DD">
                              <w:t>おります。</w:t>
                            </w:r>
                            <w:r w:rsidR="003020DD">
                              <w:rPr>
                                <w:rFonts w:hint="eastAsia"/>
                              </w:rPr>
                              <w:t>また</w:t>
                            </w:r>
                            <w:r w:rsidR="003020DD">
                              <w:t>、授業中に芯がつま</w:t>
                            </w:r>
                            <w:r w:rsidR="003020DD">
                              <w:rPr>
                                <w:rFonts w:hint="eastAsia"/>
                              </w:rPr>
                              <w:t>り</w:t>
                            </w:r>
                            <w:r w:rsidR="003020DD">
                              <w:t>、集中できないこともあることから最低２本持たせて頂けると幸いです。</w:t>
                            </w:r>
                          </w:p>
                          <w:p w14:paraId="1C3FA19A" w14:textId="77777777" w:rsidR="003020DD" w:rsidRDefault="003020DD" w:rsidP="003020DD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◆</w:t>
                            </w:r>
                            <w:r>
                              <w:t>定規</w:t>
                            </w:r>
                          </w:p>
                          <w:p w14:paraId="3E8CE7D7" w14:textId="4F4D3851" w:rsidR="003020DD" w:rsidRDefault="003020DD" w:rsidP="00E9504E">
                            <w:pPr>
                              <w:ind w:leftChars="200" w:left="420"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中学の数学や</w:t>
                            </w:r>
                            <w:r>
                              <w:t>理科</w:t>
                            </w:r>
                            <w:r>
                              <w:rPr>
                                <w:rFonts w:hint="eastAsia"/>
                              </w:rPr>
                              <w:t>では</w:t>
                            </w:r>
                            <w:r>
                              <w:t>、グラフをか</w:t>
                            </w:r>
                            <w:r>
                              <w:rPr>
                                <w:rFonts w:hint="eastAsia"/>
                              </w:rPr>
                              <w:t>く</w:t>
                            </w:r>
                            <w:r>
                              <w:t>ことが多くなってきます。</w:t>
                            </w:r>
                            <w:r>
                              <w:rPr>
                                <w:rFonts w:hint="eastAsia"/>
                              </w:rPr>
                              <w:t>近似</w:t>
                            </w:r>
                            <w:r>
                              <w:t>直線をかく際には定規</w:t>
                            </w:r>
                            <w:r>
                              <w:rPr>
                                <w:rFonts w:hint="eastAsia"/>
                              </w:rPr>
                              <w:t>不透明だと</w:t>
                            </w:r>
                            <w:r>
                              <w:t>かくことができません。</w:t>
                            </w:r>
                            <w:r w:rsidRPr="00C83821">
                              <w:rPr>
                                <w:rFonts w:hint="eastAsia"/>
                                <w:u w:val="single"/>
                              </w:rPr>
                              <w:t>透明な</w:t>
                            </w:r>
                            <w:r w:rsidR="00C83821" w:rsidRPr="00C83821">
                              <w:rPr>
                                <w:rFonts w:hint="eastAsia"/>
                                <w:u w:val="single"/>
                              </w:rPr>
                              <w:t>定規</w:t>
                            </w:r>
                            <w: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もたせて</w:t>
                            </w:r>
                            <w:r>
                              <w:t>くださると助かります。</w:t>
                            </w:r>
                          </w:p>
                          <w:p w14:paraId="513B00FD" w14:textId="0F97D010" w:rsidR="003020DD" w:rsidRDefault="003020DD" w:rsidP="003020DD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◆マーカーペン、</w:t>
                            </w:r>
                            <w:r>
                              <w:t>赤ペン</w:t>
                            </w:r>
                          </w:p>
                          <w:p w14:paraId="42829D87" w14:textId="798C2A18" w:rsidR="003020DD" w:rsidRDefault="003020DD" w:rsidP="00E9504E">
                            <w:pPr>
                              <w:ind w:leftChars="100" w:left="42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9504E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教科書に線を</w:t>
                            </w:r>
                            <w:r>
                              <w:rPr>
                                <w:rFonts w:hint="eastAsia"/>
                              </w:rPr>
                              <w:t>引く</w:t>
                            </w:r>
                            <w:r>
                              <w:t>際、マーカーを持っていない</w:t>
                            </w:r>
                            <w:r>
                              <w:rPr>
                                <w:rFonts w:hint="eastAsia"/>
                              </w:rPr>
                              <w:t>、若しくは、</w:t>
                            </w:r>
                            <w:r>
                              <w:t>赤ペンをもっていない</w:t>
                            </w:r>
                            <w:r w:rsidR="00E9504E">
                              <w:rPr>
                                <w:rFonts w:hint="eastAsia"/>
                              </w:rPr>
                              <w:t>生徒</w:t>
                            </w:r>
                            <w:r w:rsidR="00E9504E">
                              <w:t>が見られます。</w:t>
                            </w:r>
                            <w:r w:rsidR="00E9504E">
                              <w:rPr>
                                <w:rFonts w:hint="eastAsia"/>
                              </w:rPr>
                              <w:t>本人の活動が</w:t>
                            </w:r>
                            <w:r w:rsidR="00E9504E">
                              <w:t>スムーズ</w:t>
                            </w:r>
                            <w:r w:rsidR="00E9504E">
                              <w:rPr>
                                <w:rFonts w:hint="eastAsia"/>
                              </w:rPr>
                              <w:t>に</w:t>
                            </w:r>
                            <w:r w:rsidR="00E9504E">
                              <w:t>いかないことから、</w:t>
                            </w:r>
                            <w:r w:rsidR="00E9504E">
                              <w:rPr>
                                <w:rFonts w:hint="eastAsia"/>
                              </w:rPr>
                              <w:t>学習</w:t>
                            </w:r>
                            <w:r w:rsidR="00E9504E">
                              <w:t>意欲</w:t>
                            </w:r>
                            <w:r w:rsidR="00E9504E">
                              <w:rPr>
                                <w:rFonts w:hint="eastAsia"/>
                              </w:rPr>
                              <w:t>の</w:t>
                            </w:r>
                            <w:r w:rsidR="00E9504E">
                              <w:t>低下</w:t>
                            </w:r>
                            <w:r w:rsidR="00E9504E">
                              <w:rPr>
                                <w:rFonts w:hint="eastAsia"/>
                              </w:rPr>
                              <w:t>を</w:t>
                            </w:r>
                            <w:r w:rsidR="00E9504E">
                              <w:t>招きます</w:t>
                            </w:r>
                            <w:r w:rsidR="00E9504E">
                              <w:rPr>
                                <w:rFonts w:hint="eastAsia"/>
                              </w:rPr>
                              <w:t>。</w:t>
                            </w:r>
                            <w:r w:rsidR="00C83821" w:rsidRPr="00C83821">
                              <w:rPr>
                                <w:rFonts w:hint="eastAsia"/>
                                <w:u w:val="single"/>
                              </w:rPr>
                              <w:t>マーカーペン</w:t>
                            </w:r>
                            <w:r w:rsidR="00C83821">
                              <w:t>、</w:t>
                            </w:r>
                            <w:r w:rsidR="00C83821" w:rsidRPr="00C83821">
                              <w:rPr>
                                <w:u w:val="single"/>
                              </w:rPr>
                              <w:t>赤ペン</w:t>
                            </w:r>
                            <w:r w:rsidR="00C83821">
                              <w:rPr>
                                <w:rFonts w:hint="eastAsia"/>
                              </w:rPr>
                              <w:t>の</w:t>
                            </w:r>
                            <w:r w:rsidR="00C83821">
                              <w:t>確認をお願いします。</w:t>
                            </w:r>
                          </w:p>
                          <w:p w14:paraId="2B449395" w14:textId="71B4A0F5" w:rsidR="00E9504E" w:rsidRDefault="00E9504E" w:rsidP="003020DD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◆消しゴム</w:t>
                            </w:r>
                          </w:p>
                          <w:p w14:paraId="398FBD95" w14:textId="52548E3A" w:rsidR="00E9504E" w:rsidRPr="00E9504E" w:rsidRDefault="00E9504E" w:rsidP="00E9504E">
                            <w:pPr>
                              <w:ind w:leftChars="100" w:left="42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C83821">
                              <w:rPr>
                                <w:u w:val="single"/>
                              </w:rPr>
                              <w:t>よく消える消しゴム</w:t>
                            </w:r>
                            <w:r w:rsidRPr="00C83821">
                              <w:rPr>
                                <w:rFonts w:hint="eastAsia"/>
                                <w:u w:val="single"/>
                              </w:rPr>
                              <w:t>２</w:t>
                            </w:r>
                            <w:r w:rsidRPr="00C83821">
                              <w:rPr>
                                <w:u w:val="single"/>
                              </w:rPr>
                              <w:t>個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ご準備お願いします。</w:t>
                            </w:r>
                            <w:r>
                              <w:rPr>
                                <w:rFonts w:hint="eastAsia"/>
                              </w:rPr>
                              <w:t>消えない</w:t>
                            </w:r>
                            <w:r>
                              <w:t>消しゴムもありますので、</w:t>
                            </w:r>
                            <w:r>
                              <w:rPr>
                                <w:rFonts w:hint="eastAsia"/>
                              </w:rPr>
                              <w:t>文房具</w:t>
                            </w:r>
                            <w:r>
                              <w:t>選び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際にお気を付けください。</w:t>
                            </w:r>
                            <w:r>
                              <w:rPr>
                                <w:rFonts w:hint="eastAsia"/>
                              </w:rPr>
                              <w:t>また</w:t>
                            </w:r>
                            <w:r>
                              <w:t>、テストで</w:t>
                            </w:r>
                            <w:r>
                              <w:rPr>
                                <w:rFonts w:hint="eastAsia"/>
                              </w:rPr>
                              <w:t>落として</w:t>
                            </w:r>
                            <w:r>
                              <w:t>しまうと、ロスタイムに繋がります</w:t>
                            </w:r>
                            <w:r>
                              <w:rPr>
                                <w:rFonts w:hint="eastAsia"/>
                              </w:rPr>
                              <w:t>ので</w:t>
                            </w:r>
                            <w:r>
                              <w:t>２個あると安心かと思います。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A6BEE" id="_x0000_s1037" type="#_x0000_t202" style="position:absolute;left:0;text-align:left;margin-left:5.4pt;margin-top:15.15pt;width:468.75pt;height:336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" filled="f" stroked="f">
                <v:textbox>
                  <w:txbxContent>
                    <w:p w14:paraId="33A591FF" w14:textId="16EFDBB7" w:rsidR="00383D03" w:rsidRDefault="00383D03" w:rsidP="00383D03">
                      <w:r>
                        <w:rPr>
                          <w:rFonts w:hint="eastAsia"/>
                        </w:rPr>
                        <w:t>【保護者</w:t>
                      </w:r>
                      <w:r>
                        <w:t>の方に</w:t>
                      </w:r>
                      <w:r w:rsidR="00C83821">
                        <w:rPr>
                          <w:rFonts w:hint="eastAsia"/>
                        </w:rPr>
                        <w:t>ご協力</w:t>
                      </w:r>
                      <w:r w:rsidR="00C83821">
                        <w:t>のお願い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14:paraId="264E2C9D" w14:textId="4B5EA2DC" w:rsidR="00E9504E" w:rsidRDefault="00E9504E" w:rsidP="00E9504E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新学期</w:t>
                      </w:r>
                      <w:r>
                        <w:t>に入りました。</w:t>
                      </w:r>
                      <w:r>
                        <w:rPr>
                          <w:rFonts w:hint="eastAsia"/>
                        </w:rPr>
                        <w:t>お子様の筆箱の</w:t>
                      </w:r>
                      <w:r>
                        <w:t>中を</w:t>
                      </w:r>
                      <w:r>
                        <w:rPr>
                          <w:rFonts w:hint="eastAsia"/>
                        </w:rPr>
                        <w:t>ご確認</w:t>
                      </w:r>
                      <w:r>
                        <w:t>ください。</w:t>
                      </w:r>
                    </w:p>
                    <w:p w14:paraId="3BB97A08" w14:textId="6887459F" w:rsidR="00383D03" w:rsidRDefault="000B3DAB" w:rsidP="00383D0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</w:t>
                      </w:r>
                      <w:r w:rsidR="00383D03">
                        <w:t xml:space="preserve">　</w:t>
                      </w:r>
                      <w:r w:rsidR="00383D03">
                        <w:rPr>
                          <w:rFonts w:hint="eastAsia"/>
                        </w:rPr>
                        <w:t>筆箱</w:t>
                      </w:r>
                      <w:r w:rsidR="00383D03">
                        <w:t>の中</w:t>
                      </w:r>
                      <w:r w:rsidR="00383D03">
                        <w:rPr>
                          <w:rFonts w:hint="eastAsia"/>
                        </w:rPr>
                        <w:t>の</w:t>
                      </w:r>
                      <w:r w:rsidR="00383D03">
                        <w:t>確認をお願いします。</w:t>
                      </w:r>
                    </w:p>
                    <w:p w14:paraId="698C4F7B" w14:textId="59D83B0A" w:rsidR="003020DD" w:rsidRDefault="003020DD" w:rsidP="003020DD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◆シャーペン</w:t>
                      </w:r>
                    </w:p>
                    <w:p w14:paraId="03FF7C39" w14:textId="77777777" w:rsidR="003020DD" w:rsidRDefault="00383D03" w:rsidP="00E9504E">
                      <w:pPr>
                        <w:ind w:leftChars="200" w:left="420" w:firstLineChars="100" w:firstLine="210"/>
                      </w:pPr>
                      <w:r>
                        <w:t>特別支援教育の視点から、</w:t>
                      </w:r>
                      <w:r w:rsidR="003020DD" w:rsidRPr="00C83821">
                        <w:rPr>
                          <w:rFonts w:hint="eastAsia"/>
                          <w:u w:val="single"/>
                        </w:rPr>
                        <w:t>シャーペンは</w:t>
                      </w:r>
                      <w:r w:rsidR="003020DD" w:rsidRPr="00C83821">
                        <w:rPr>
                          <w:u w:val="single"/>
                        </w:rPr>
                        <w:t>キーホルダーが</w:t>
                      </w:r>
                      <w:r w:rsidR="003020DD" w:rsidRPr="00C83821">
                        <w:rPr>
                          <w:rFonts w:hint="eastAsia"/>
                          <w:u w:val="single"/>
                        </w:rPr>
                        <w:t>付いていないもの</w:t>
                      </w:r>
                      <w:r w:rsidR="003020DD">
                        <w:t>を</w:t>
                      </w:r>
                      <w:r w:rsidR="003020DD">
                        <w:rPr>
                          <w:rFonts w:hint="eastAsia"/>
                        </w:rPr>
                        <w:t>推奨して</w:t>
                      </w:r>
                      <w:r w:rsidR="003020DD">
                        <w:t>おります。</w:t>
                      </w:r>
                      <w:r w:rsidR="003020DD">
                        <w:rPr>
                          <w:rFonts w:hint="eastAsia"/>
                        </w:rPr>
                        <w:t>また</w:t>
                      </w:r>
                      <w:r w:rsidR="003020DD">
                        <w:t>、授業中に芯がつま</w:t>
                      </w:r>
                      <w:r w:rsidR="003020DD">
                        <w:rPr>
                          <w:rFonts w:hint="eastAsia"/>
                        </w:rPr>
                        <w:t>り</w:t>
                      </w:r>
                      <w:r w:rsidR="003020DD">
                        <w:t>、集中できないこともあることから最低２本持たせて頂けると幸いです。</w:t>
                      </w:r>
                    </w:p>
                    <w:p w14:paraId="1C3FA19A" w14:textId="77777777" w:rsidR="003020DD" w:rsidRDefault="003020DD" w:rsidP="003020DD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◆</w:t>
                      </w:r>
                      <w:r>
                        <w:t>定規</w:t>
                      </w:r>
                    </w:p>
                    <w:p w14:paraId="3E8CE7D7" w14:textId="4F4D3851" w:rsidR="003020DD" w:rsidRDefault="003020DD" w:rsidP="00E9504E">
                      <w:pPr>
                        <w:ind w:leftChars="200" w:left="420" w:firstLineChars="100" w:firstLine="210"/>
                      </w:pPr>
                      <w:r>
                        <w:rPr>
                          <w:rFonts w:hint="eastAsia"/>
                        </w:rPr>
                        <w:t>中学の数学や</w:t>
                      </w:r>
                      <w:r>
                        <w:t>理科</w:t>
                      </w:r>
                      <w:r>
                        <w:rPr>
                          <w:rFonts w:hint="eastAsia"/>
                        </w:rPr>
                        <w:t>では</w:t>
                      </w:r>
                      <w:r>
                        <w:t>、グラフをか</w:t>
                      </w:r>
                      <w:r>
                        <w:rPr>
                          <w:rFonts w:hint="eastAsia"/>
                        </w:rPr>
                        <w:t>く</w:t>
                      </w:r>
                      <w:r>
                        <w:t>ことが多くなってきます。</w:t>
                      </w:r>
                      <w:r>
                        <w:rPr>
                          <w:rFonts w:hint="eastAsia"/>
                        </w:rPr>
                        <w:t>近似</w:t>
                      </w:r>
                      <w:r>
                        <w:t>直線をかく際には定規</w:t>
                      </w:r>
                      <w:r>
                        <w:rPr>
                          <w:rFonts w:hint="eastAsia"/>
                        </w:rPr>
                        <w:t>不透明だと</w:t>
                      </w:r>
                      <w:r>
                        <w:t>かくことができません。</w:t>
                      </w:r>
                      <w:r w:rsidRPr="00C83821">
                        <w:rPr>
                          <w:rFonts w:hint="eastAsia"/>
                          <w:u w:val="single"/>
                        </w:rPr>
                        <w:t>透明な</w:t>
                      </w:r>
                      <w:r w:rsidR="00C83821" w:rsidRPr="00C83821">
                        <w:rPr>
                          <w:rFonts w:hint="eastAsia"/>
                          <w:u w:val="single"/>
                        </w:rPr>
                        <w:t>定規</w:t>
                      </w:r>
                      <w:r>
                        <w:t>を</w:t>
                      </w:r>
                      <w:r>
                        <w:rPr>
                          <w:rFonts w:hint="eastAsia"/>
                        </w:rPr>
                        <w:t>もたせて</w:t>
                      </w:r>
                      <w:r>
                        <w:t>くださると助かります。</w:t>
                      </w:r>
                    </w:p>
                    <w:p w14:paraId="513B00FD" w14:textId="0F97D010" w:rsidR="003020DD" w:rsidRDefault="003020DD" w:rsidP="003020DD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◆マーカーペン、</w:t>
                      </w:r>
                      <w:r>
                        <w:t>赤ペン</w:t>
                      </w:r>
                    </w:p>
                    <w:p w14:paraId="42829D87" w14:textId="798C2A18" w:rsidR="003020DD" w:rsidRDefault="003020DD" w:rsidP="00E9504E">
                      <w:pPr>
                        <w:ind w:leftChars="100" w:left="420" w:hangingChars="100" w:hanging="21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9504E">
                        <w:rPr>
                          <w:rFonts w:hint="eastAsia"/>
                        </w:rPr>
                        <w:t xml:space="preserve">　</w:t>
                      </w:r>
                      <w:r>
                        <w:t>教科書に線を</w:t>
                      </w:r>
                      <w:r>
                        <w:rPr>
                          <w:rFonts w:hint="eastAsia"/>
                        </w:rPr>
                        <w:t>引く</w:t>
                      </w:r>
                      <w:r>
                        <w:t>際、マーカーを持っていない</w:t>
                      </w:r>
                      <w:r>
                        <w:rPr>
                          <w:rFonts w:hint="eastAsia"/>
                        </w:rPr>
                        <w:t>、若しくは、</w:t>
                      </w:r>
                      <w:r>
                        <w:t>赤ペンをもっていない</w:t>
                      </w:r>
                      <w:r w:rsidR="00E9504E">
                        <w:rPr>
                          <w:rFonts w:hint="eastAsia"/>
                        </w:rPr>
                        <w:t>生徒</w:t>
                      </w:r>
                      <w:r w:rsidR="00E9504E">
                        <w:t>が見られます。</w:t>
                      </w:r>
                      <w:r w:rsidR="00E9504E">
                        <w:rPr>
                          <w:rFonts w:hint="eastAsia"/>
                        </w:rPr>
                        <w:t>本人の活動が</w:t>
                      </w:r>
                      <w:r w:rsidR="00E9504E">
                        <w:t>スムーズ</w:t>
                      </w:r>
                      <w:r w:rsidR="00E9504E">
                        <w:rPr>
                          <w:rFonts w:hint="eastAsia"/>
                        </w:rPr>
                        <w:t>に</w:t>
                      </w:r>
                      <w:r w:rsidR="00E9504E">
                        <w:t>いかないことから、</w:t>
                      </w:r>
                      <w:r w:rsidR="00E9504E">
                        <w:rPr>
                          <w:rFonts w:hint="eastAsia"/>
                        </w:rPr>
                        <w:t>学習</w:t>
                      </w:r>
                      <w:r w:rsidR="00E9504E">
                        <w:t>意欲</w:t>
                      </w:r>
                      <w:r w:rsidR="00E9504E">
                        <w:rPr>
                          <w:rFonts w:hint="eastAsia"/>
                        </w:rPr>
                        <w:t>の</w:t>
                      </w:r>
                      <w:r w:rsidR="00E9504E">
                        <w:t>低下</w:t>
                      </w:r>
                      <w:r w:rsidR="00E9504E">
                        <w:rPr>
                          <w:rFonts w:hint="eastAsia"/>
                        </w:rPr>
                        <w:t>を</w:t>
                      </w:r>
                      <w:r w:rsidR="00E9504E">
                        <w:t>招きます</w:t>
                      </w:r>
                      <w:r w:rsidR="00E9504E">
                        <w:rPr>
                          <w:rFonts w:hint="eastAsia"/>
                        </w:rPr>
                        <w:t>。</w:t>
                      </w:r>
                      <w:r w:rsidR="00C83821" w:rsidRPr="00C83821">
                        <w:rPr>
                          <w:rFonts w:hint="eastAsia"/>
                          <w:u w:val="single"/>
                        </w:rPr>
                        <w:t>マーカーペン</w:t>
                      </w:r>
                      <w:r w:rsidR="00C83821">
                        <w:t>、</w:t>
                      </w:r>
                      <w:r w:rsidR="00C83821" w:rsidRPr="00C83821">
                        <w:rPr>
                          <w:u w:val="single"/>
                        </w:rPr>
                        <w:t>赤ペン</w:t>
                      </w:r>
                      <w:r w:rsidR="00C83821">
                        <w:rPr>
                          <w:rFonts w:hint="eastAsia"/>
                        </w:rPr>
                        <w:t>の</w:t>
                      </w:r>
                      <w:r w:rsidR="00C83821">
                        <w:t>確認をお願いします。</w:t>
                      </w:r>
                    </w:p>
                    <w:p w14:paraId="2B449395" w14:textId="71B4A0F5" w:rsidR="00E9504E" w:rsidRDefault="00E9504E" w:rsidP="003020DD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◆消しゴム</w:t>
                      </w:r>
                    </w:p>
                    <w:p w14:paraId="398FBD95" w14:textId="52548E3A" w:rsidR="00E9504E" w:rsidRPr="00E9504E" w:rsidRDefault="00E9504E" w:rsidP="00E9504E">
                      <w:pPr>
                        <w:ind w:leftChars="100" w:left="420" w:hangingChars="100" w:hanging="21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C83821">
                        <w:rPr>
                          <w:u w:val="single"/>
                        </w:rPr>
                        <w:t>よく消える消しゴム</w:t>
                      </w:r>
                      <w:r w:rsidRPr="00C83821">
                        <w:rPr>
                          <w:rFonts w:hint="eastAsia"/>
                          <w:u w:val="single"/>
                        </w:rPr>
                        <w:t>２</w:t>
                      </w:r>
                      <w:r w:rsidRPr="00C83821">
                        <w:rPr>
                          <w:u w:val="single"/>
                        </w:rPr>
                        <w:t>個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ご準備お願いします。</w:t>
                      </w:r>
                      <w:r>
                        <w:rPr>
                          <w:rFonts w:hint="eastAsia"/>
                        </w:rPr>
                        <w:t>消えない</w:t>
                      </w:r>
                      <w:r>
                        <w:t>消しゴムもありますので、</w:t>
                      </w:r>
                      <w:r>
                        <w:rPr>
                          <w:rFonts w:hint="eastAsia"/>
                        </w:rPr>
                        <w:t>文房具</w:t>
                      </w:r>
                      <w:r>
                        <w:t>選び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際にお気を付けください。</w:t>
                      </w:r>
                      <w:r>
                        <w:rPr>
                          <w:rFonts w:hint="eastAsia"/>
                        </w:rPr>
                        <w:t>また</w:t>
                      </w:r>
                      <w:r>
                        <w:t>、テストで</w:t>
                      </w:r>
                      <w:r>
                        <w:rPr>
                          <w:rFonts w:hint="eastAsia"/>
                        </w:rPr>
                        <w:t>落として</w:t>
                      </w:r>
                      <w:r>
                        <w:t>しまうと、ロスタイムに繋がります</w:t>
                      </w:r>
                      <w:r>
                        <w:rPr>
                          <w:rFonts w:hint="eastAsia"/>
                        </w:rPr>
                        <w:t>ので</w:t>
                      </w:r>
                      <w:r>
                        <w:t>２個あると安心かと思います。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6D0AA3" w14:textId="5BC5ED89" w:rsidR="00BD1E5A" w:rsidRDefault="00BD1E5A"/>
    <w:p w14:paraId="3EE3529A" w14:textId="6AA37C1F" w:rsidR="00BD1E5A" w:rsidRDefault="00BD1E5A"/>
    <w:p w14:paraId="3070DFE1" w14:textId="2DC7DDA4" w:rsidR="00BD1E5A" w:rsidRDefault="00BD1E5A"/>
    <w:p w14:paraId="1FA2884C" w14:textId="49B00331" w:rsidR="00BD1E5A" w:rsidRDefault="00BD1E5A"/>
    <w:p w14:paraId="56BA5892" w14:textId="09A5D657" w:rsidR="00BD1E5A" w:rsidRDefault="00BD1E5A"/>
    <w:p w14:paraId="75A305E2" w14:textId="4B5F8E82" w:rsidR="00BD1E5A" w:rsidRDefault="00BD1E5A"/>
    <w:p w14:paraId="63C5C971" w14:textId="497AB232" w:rsidR="00BD1E5A" w:rsidRDefault="00BD1E5A"/>
    <w:p w14:paraId="36433444" w14:textId="4C659FA3" w:rsidR="00BD1E5A" w:rsidRDefault="00BD1E5A"/>
    <w:p w14:paraId="5E94E52A" w14:textId="68FE4BA5" w:rsidR="00BD1E5A" w:rsidRDefault="00BD1E5A"/>
    <w:p w14:paraId="53B82C0A" w14:textId="5B7E4B35" w:rsidR="00BD1E5A" w:rsidRDefault="00BD1E5A"/>
    <w:p w14:paraId="17180659" w14:textId="0FB852DC" w:rsidR="00BD1E5A" w:rsidRDefault="00BD1E5A"/>
    <w:p w14:paraId="2D4F8330" w14:textId="5E6883EE" w:rsidR="00BD1E5A" w:rsidRDefault="00BD1E5A"/>
    <w:p w14:paraId="6A9A23D7" w14:textId="365DDBE7" w:rsidR="00BD1E5A" w:rsidRDefault="00BD1E5A"/>
    <w:p w14:paraId="49C9FCDE" w14:textId="64F6A338" w:rsidR="00BD1E5A" w:rsidRDefault="00BD1E5A"/>
    <w:p w14:paraId="64E07BA0" w14:textId="12F392A1" w:rsidR="00BD1E5A" w:rsidRDefault="00BD1E5A"/>
    <w:p w14:paraId="254CD460" w14:textId="0F7C2EF6" w:rsidR="00BD1E5A" w:rsidRDefault="00BD1E5A"/>
    <w:p w14:paraId="2A223CCE" w14:textId="7E836F77" w:rsidR="00BD1E5A" w:rsidRDefault="00BD1E5A"/>
    <w:p w14:paraId="1358371F" w14:textId="3A4762B9" w:rsidR="00BD1E5A" w:rsidRDefault="00BD1E5A"/>
    <w:p w14:paraId="5FA33177" w14:textId="12AD8F67" w:rsidR="00BD1E5A" w:rsidRDefault="00BD1E5A"/>
    <w:p w14:paraId="09770300" w14:textId="64519555" w:rsidR="00BD1E5A" w:rsidRDefault="00BD1E5A"/>
    <w:sectPr w:rsidR="00BD1E5A" w:rsidSect="00BF5D71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47472" w14:textId="77777777" w:rsidR="005452FF" w:rsidRDefault="005452FF" w:rsidP="00CB5B7F">
      <w:r>
        <w:separator/>
      </w:r>
    </w:p>
  </w:endnote>
  <w:endnote w:type="continuationSeparator" w:id="0">
    <w:p w14:paraId="60975510" w14:textId="77777777" w:rsidR="005452FF" w:rsidRDefault="005452FF" w:rsidP="00CB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ＤＨＰ特太ゴシック体">
    <w:altName w:val="游ゴシック"/>
    <w:panose1 w:val="020B0500000000000000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AD0A7" w14:textId="77777777" w:rsidR="005452FF" w:rsidRDefault="005452FF" w:rsidP="00CB5B7F">
      <w:r>
        <w:separator/>
      </w:r>
    </w:p>
  </w:footnote>
  <w:footnote w:type="continuationSeparator" w:id="0">
    <w:p w14:paraId="395C2EAC" w14:textId="77777777" w:rsidR="005452FF" w:rsidRDefault="005452FF" w:rsidP="00CB5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D2564"/>
    <w:multiLevelType w:val="hybridMultilevel"/>
    <w:tmpl w:val="C52A9836"/>
    <w:lvl w:ilvl="0" w:tplc="123258D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B0"/>
    <w:rsid w:val="000B3DAB"/>
    <w:rsid w:val="000E1AB0"/>
    <w:rsid w:val="001701B7"/>
    <w:rsid w:val="001770FF"/>
    <w:rsid w:val="00196FFC"/>
    <w:rsid w:val="002064D6"/>
    <w:rsid w:val="00254509"/>
    <w:rsid w:val="00262D57"/>
    <w:rsid w:val="0030106F"/>
    <w:rsid w:val="003020DD"/>
    <w:rsid w:val="0033230E"/>
    <w:rsid w:val="0037214A"/>
    <w:rsid w:val="00383D03"/>
    <w:rsid w:val="003C5A8F"/>
    <w:rsid w:val="003E4114"/>
    <w:rsid w:val="00503D13"/>
    <w:rsid w:val="00537EF3"/>
    <w:rsid w:val="005452FF"/>
    <w:rsid w:val="00635C58"/>
    <w:rsid w:val="00713A45"/>
    <w:rsid w:val="007841CF"/>
    <w:rsid w:val="00790B85"/>
    <w:rsid w:val="007A68C4"/>
    <w:rsid w:val="007C76F7"/>
    <w:rsid w:val="00933560"/>
    <w:rsid w:val="009439D2"/>
    <w:rsid w:val="009926B0"/>
    <w:rsid w:val="009B573D"/>
    <w:rsid w:val="00A154C6"/>
    <w:rsid w:val="00A446A2"/>
    <w:rsid w:val="00A56D7A"/>
    <w:rsid w:val="00B61E6B"/>
    <w:rsid w:val="00BC71F2"/>
    <w:rsid w:val="00BD1E5A"/>
    <w:rsid w:val="00BD49A5"/>
    <w:rsid w:val="00BF5D71"/>
    <w:rsid w:val="00C23922"/>
    <w:rsid w:val="00C40F17"/>
    <w:rsid w:val="00C7363C"/>
    <w:rsid w:val="00C83821"/>
    <w:rsid w:val="00CB5B7F"/>
    <w:rsid w:val="00CC4996"/>
    <w:rsid w:val="00D44913"/>
    <w:rsid w:val="00D766E6"/>
    <w:rsid w:val="00E82A7E"/>
    <w:rsid w:val="00E9504E"/>
    <w:rsid w:val="00EC5FED"/>
    <w:rsid w:val="00F00865"/>
    <w:rsid w:val="00F04D7D"/>
    <w:rsid w:val="00F572DA"/>
    <w:rsid w:val="00F71A83"/>
    <w:rsid w:val="00FC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46CF319"/>
  <w15:chartTrackingRefBased/>
  <w15:docId w15:val="{DE0903E6-E7FA-44ED-9457-36F5C188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F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D7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44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449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B5B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B5B7F"/>
  </w:style>
  <w:style w:type="paragraph" w:styleId="a8">
    <w:name w:val="footer"/>
    <w:basedOn w:val="a"/>
    <w:link w:val="a9"/>
    <w:uiPriority w:val="99"/>
    <w:unhideWhenUsed/>
    <w:rsid w:val="00CB5B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B5B7F"/>
  </w:style>
  <w:style w:type="paragraph" w:styleId="Web">
    <w:name w:val="Normal (Web)"/>
    <w:basedOn w:val="a"/>
    <w:uiPriority w:val="99"/>
    <w:semiHidden/>
    <w:unhideWhenUsed/>
    <w:rsid w:val="00BD1E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C02E3-4164-4A7E-BAC8-51F80FF6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金子 友里</dc:creator>
  <cp:keywords/>
  <dc:description/>
  <cp:lastModifiedBy>教師No25</cp:lastModifiedBy>
  <cp:revision>8</cp:revision>
  <cp:lastPrinted>2023-05-01T02:20:00Z</cp:lastPrinted>
  <dcterms:created xsi:type="dcterms:W3CDTF">2023-04-14T10:27:00Z</dcterms:created>
  <dcterms:modified xsi:type="dcterms:W3CDTF">2023-05-01T07:16:00Z</dcterms:modified>
</cp:coreProperties>
</file>